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0AFC183D"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r w:rsidR="0005720D">
        <w:rPr>
          <w:rFonts w:cstheme="minorHAnsi"/>
          <w:color w:val="000000" w:themeColor="text1"/>
          <w:sz w:val="20"/>
          <w:szCs w:val="20"/>
        </w:rPr>
        <w:t xml:space="preserve">  </w:t>
      </w:r>
      <w:bookmarkStart w:id="2" w:name="_GoBack"/>
      <w:bookmarkEnd w:id="2"/>
      <w:r w:rsidR="0005720D" w:rsidRPr="0005720D">
        <w:rPr>
          <w:rFonts w:cstheme="minorHAnsi"/>
          <w:color w:val="000000" w:themeColor="text1"/>
          <w:sz w:val="20"/>
          <w:szCs w:val="20"/>
        </w:rPr>
        <w:t>POST/DYS/OLD/GZ/02401/2025</w:t>
      </w:r>
      <w:r w:rsidR="0005720D">
        <w:rPr>
          <w:rFonts w:cstheme="minorHAnsi"/>
          <w:color w:val="000000" w:themeColor="text1"/>
          <w:sz w:val="20"/>
          <w:szCs w:val="20"/>
        </w:rPr>
        <w:t xml:space="preserve"> cz 4</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629F75A" w14:textId="77777777" w:rsidR="00ED239F" w:rsidRDefault="00ED239F" w:rsidP="00ED239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Pr>
          <w:rFonts w:asciiTheme="minorHAnsi" w:hAnsiTheme="minorHAnsi" w:cstheme="minorHAnsi"/>
          <w:b/>
          <w:sz w:val="20"/>
        </w:rPr>
        <w:t xml:space="preserve">mówienia </w:t>
      </w:r>
    </w:p>
    <w:p w14:paraId="23030ADE" w14:textId="1FF23C9A" w:rsidR="00ED239F" w:rsidRPr="00490A97" w:rsidRDefault="00ED239F" w:rsidP="00455618">
      <w:pPr>
        <w:pStyle w:val="Akapitzlist"/>
        <w:numPr>
          <w:ilvl w:val="1"/>
          <w:numId w:val="2"/>
        </w:numPr>
        <w:spacing w:before="120" w:line="276" w:lineRule="auto"/>
        <w:outlineLvl w:val="0"/>
        <w:rPr>
          <w:rFonts w:asciiTheme="minorHAnsi" w:hAnsiTheme="minorHAnsi" w:cstheme="minorHAnsi"/>
          <w:b/>
          <w:sz w:val="20"/>
        </w:rPr>
      </w:pPr>
      <w:r w:rsidRPr="005A7035">
        <w:rPr>
          <w:rFonts w:asciiTheme="minorHAnsi" w:hAnsiTheme="minorHAnsi" w:cstheme="minorHAnsi"/>
          <w:sz w:val="20"/>
        </w:rPr>
        <w:t>Przedmiotem postępowania zakupowego j</w:t>
      </w:r>
      <w:r>
        <w:rPr>
          <w:rFonts w:asciiTheme="minorHAnsi" w:hAnsiTheme="minorHAnsi" w:cstheme="minorHAnsi"/>
          <w:sz w:val="20"/>
        </w:rPr>
        <w:t xml:space="preserve">est </w:t>
      </w:r>
      <w:r w:rsidRPr="008B2790">
        <w:rPr>
          <w:rFonts w:asciiTheme="minorHAnsi" w:hAnsiTheme="minorHAnsi" w:cstheme="minorHAnsi"/>
          <w:sz w:val="20"/>
        </w:rPr>
        <w:t>opracowanie dokumentacji projektowej w branży elektroenergetyczne</w:t>
      </w:r>
      <w:r>
        <w:rPr>
          <w:rFonts w:asciiTheme="minorHAnsi" w:hAnsiTheme="minorHAnsi" w:cstheme="minorHAnsi"/>
          <w:sz w:val="20"/>
        </w:rPr>
        <w:t xml:space="preserve">j na terenie działania OŁD w </w:t>
      </w:r>
      <w:r w:rsidR="00652603" w:rsidRPr="00490A97">
        <w:rPr>
          <w:rFonts w:asciiTheme="minorHAnsi" w:hAnsiTheme="minorHAnsi" w:cstheme="minorHAnsi"/>
          <w:b/>
          <w:sz w:val="20"/>
          <w:u w:val="single"/>
        </w:rPr>
        <w:t xml:space="preserve">RE </w:t>
      </w:r>
      <w:r w:rsidR="00455618" w:rsidRPr="00455618">
        <w:rPr>
          <w:rFonts w:asciiTheme="minorHAnsi" w:hAnsiTheme="minorHAnsi" w:cstheme="minorHAnsi"/>
          <w:b/>
          <w:sz w:val="20"/>
          <w:u w:val="single"/>
        </w:rPr>
        <w:t>Bełchatów</w:t>
      </w:r>
      <w:r w:rsidR="00F04407" w:rsidRPr="00F04407">
        <w:rPr>
          <w:rFonts w:asciiTheme="minorHAnsi" w:hAnsiTheme="minorHAnsi" w:cstheme="minorHAnsi"/>
          <w:b/>
          <w:sz w:val="20"/>
          <w:u w:val="single"/>
        </w:rPr>
        <w:t xml:space="preserve"> </w:t>
      </w:r>
      <w:r w:rsidR="00C008DB" w:rsidRPr="00490A97">
        <w:rPr>
          <w:rFonts w:asciiTheme="minorHAnsi" w:hAnsiTheme="minorHAnsi" w:cstheme="minorHAnsi"/>
          <w:b/>
          <w:sz w:val="20"/>
        </w:rPr>
        <w:t xml:space="preserve"> </w:t>
      </w:r>
      <w:r w:rsidR="00403502">
        <w:rPr>
          <w:rFonts w:asciiTheme="minorHAnsi" w:hAnsiTheme="minorHAnsi" w:cstheme="minorHAnsi"/>
          <w:b/>
          <w:sz w:val="20"/>
        </w:rPr>
        <w:t xml:space="preserve"> </w:t>
      </w:r>
      <w:r w:rsidR="00DB55E3" w:rsidRPr="00ED53BB">
        <w:rPr>
          <w:rFonts w:asciiTheme="minorHAnsi" w:hAnsiTheme="minorHAnsi" w:cstheme="minorHAnsi"/>
          <w:sz w:val="20"/>
        </w:rPr>
        <w:t>dla zadania pn.</w:t>
      </w:r>
      <w:r w:rsidR="00DB55E3" w:rsidRPr="00DB55E3">
        <w:rPr>
          <w:rFonts w:asciiTheme="minorHAnsi" w:hAnsiTheme="minorHAnsi" w:cstheme="minorHAnsi"/>
          <w:b/>
          <w:sz w:val="20"/>
          <w:u w:val="single"/>
        </w:rPr>
        <w:t xml:space="preserve"> „</w:t>
      </w:r>
      <w:r w:rsidR="00455618" w:rsidRPr="00455618">
        <w:rPr>
          <w:rFonts w:asciiTheme="minorHAnsi" w:hAnsiTheme="minorHAnsi" w:cstheme="minorHAnsi"/>
          <w:b/>
          <w:sz w:val="20"/>
          <w:u w:val="single"/>
        </w:rPr>
        <w:t>Budowa i rozbiórka siecii SN i nN w obrębie stacji nr 7-0194 Emanuelina, gm. Czarnożyły</w:t>
      </w:r>
      <w:r w:rsidR="00B226C8" w:rsidRPr="00490A97">
        <w:rPr>
          <w:rFonts w:asciiTheme="minorHAnsi" w:hAnsiTheme="minorHAnsi" w:cstheme="minorHAnsi"/>
          <w:b/>
          <w:sz w:val="20"/>
        </w:rPr>
        <w:t>”</w:t>
      </w:r>
      <w:r w:rsidR="00652603" w:rsidRPr="00490A97">
        <w:rPr>
          <w:rFonts w:asciiTheme="minorHAnsi" w:hAnsiTheme="minorHAnsi" w:cstheme="minorHAnsi"/>
          <w:b/>
          <w:sz w:val="20"/>
        </w:rPr>
        <w:t xml:space="preserve"> </w:t>
      </w:r>
      <w:r w:rsidR="00652603" w:rsidRPr="00490A97">
        <w:rPr>
          <w:rFonts w:asciiTheme="minorHAnsi" w:hAnsiTheme="minorHAnsi" w:cstheme="minorHAnsi"/>
          <w:sz w:val="20"/>
        </w:rPr>
        <w:t>–</w:t>
      </w:r>
      <w:r w:rsidR="00652603" w:rsidRPr="00490A97">
        <w:rPr>
          <w:rFonts w:asciiTheme="minorHAnsi" w:hAnsiTheme="minorHAnsi" w:cstheme="minorHAnsi"/>
          <w:b/>
          <w:sz w:val="20"/>
        </w:rPr>
        <w:t xml:space="preserve"> </w:t>
      </w:r>
      <w:r w:rsidR="00652603" w:rsidRPr="00490A97">
        <w:rPr>
          <w:rFonts w:asciiTheme="minorHAnsi" w:hAnsiTheme="minorHAnsi" w:cstheme="minorHAnsi"/>
          <w:sz w:val="20"/>
        </w:rPr>
        <w:t>zgodnie z załącznikiem nr</w:t>
      </w:r>
      <w:r w:rsidR="00652603" w:rsidRPr="00490A97">
        <w:rPr>
          <w:rFonts w:asciiTheme="minorHAnsi" w:hAnsiTheme="minorHAnsi" w:cstheme="minorHAnsi"/>
          <w:b/>
          <w:sz w:val="20"/>
        </w:rPr>
        <w:t xml:space="preserve"> 1.7 do SWZ</w:t>
      </w:r>
      <w:r w:rsidRPr="00490A97">
        <w:rPr>
          <w:rFonts w:asciiTheme="minorHAnsi" w:hAnsiTheme="minorHAnsi" w:cstheme="minorHAnsi"/>
          <w:sz w:val="20"/>
        </w:rPr>
        <w:t>.</w:t>
      </w:r>
    </w:p>
    <w:p w14:paraId="46C4B1F4" w14:textId="77777777" w:rsidR="00ED239F" w:rsidRPr="005A7035" w:rsidRDefault="00ED239F" w:rsidP="00ED239F">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Pr>
          <w:rFonts w:asciiTheme="minorHAnsi" w:hAnsiTheme="minorHAnsi" w:cstheme="minorHAnsi"/>
          <w:sz w:val="20"/>
        </w:rPr>
        <w:t>zobowiązany będzie do rozpisania</w:t>
      </w:r>
      <w:r w:rsidRPr="005A7035">
        <w:rPr>
          <w:rFonts w:asciiTheme="minorHAnsi" w:hAnsiTheme="minorHAnsi" w:cstheme="minorHAnsi"/>
          <w:sz w:val="20"/>
        </w:rPr>
        <w:t xml:space="preserve"> </w:t>
      </w:r>
      <w:r>
        <w:rPr>
          <w:rFonts w:asciiTheme="minorHAnsi" w:hAnsiTheme="minorHAnsi" w:cstheme="minorHAnsi"/>
          <w:sz w:val="20"/>
        </w:rPr>
        <w:t>ewentualnych</w:t>
      </w:r>
      <w:r w:rsidRPr="005A7035">
        <w:rPr>
          <w:rFonts w:asciiTheme="minorHAnsi" w:hAnsiTheme="minorHAnsi" w:cstheme="minorHAnsi"/>
          <w:sz w:val="20"/>
        </w:rPr>
        <w:t xml:space="preserve"> materiałów lub </w:t>
      </w:r>
      <w:r>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Pr>
          <w:rFonts w:asciiTheme="minorHAnsi" w:hAnsiTheme="minorHAnsi" w:cstheme="minorHAnsi"/>
          <w:sz w:val="20"/>
        </w:rPr>
        <w:br/>
      </w:r>
      <w:r w:rsidRPr="005A7035">
        <w:rPr>
          <w:rFonts w:asciiTheme="minorHAnsi" w:hAnsiTheme="minorHAnsi" w:cstheme="minorHAnsi"/>
          <w:sz w:val="20"/>
        </w:rPr>
        <w:t>w dokumentacji.</w:t>
      </w:r>
    </w:p>
    <w:p w14:paraId="02EBA62D" w14:textId="77777777" w:rsidR="00ED239F" w:rsidRDefault="00ED239F" w:rsidP="00ED239F">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Pr>
          <w:rFonts w:asciiTheme="minorHAnsi" w:hAnsiTheme="minorHAnsi" w:cstheme="minorHAnsi"/>
          <w:sz w:val="20"/>
        </w:rPr>
        <w:t>określa Projekt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552B93B" w14:textId="77777777" w:rsidR="00ED239F" w:rsidRDefault="00ED239F" w:rsidP="00ED239F">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7198DEB4" w14:textId="77777777" w:rsidR="00ED239F" w:rsidRDefault="00ED239F" w:rsidP="00ED239F">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Pr="00E34752">
        <w:rPr>
          <w:rFonts w:asciiTheme="minorHAnsi" w:hAnsiTheme="minorHAnsi" w:cstheme="minorHAnsi"/>
          <w:sz w:val="20"/>
        </w:rPr>
        <w:t xml:space="preserve">danymi wyjściowymi do projektowania/warunkami przyłączenia do sieci </w:t>
      </w:r>
      <w:r>
        <w:rPr>
          <w:rFonts w:asciiTheme="minorHAnsi" w:hAnsiTheme="minorHAnsi" w:cstheme="minorHAnsi"/>
          <w:sz w:val="20"/>
        </w:rPr>
        <w:t>oraz z </w:t>
      </w:r>
      <w:r w:rsidRPr="00295838">
        <w:rPr>
          <w:rFonts w:asciiTheme="minorHAnsi" w:hAnsiTheme="minorHAnsi" w:cstheme="minorHAnsi"/>
          <w:sz w:val="20"/>
        </w:rPr>
        <w:t xml:space="preserve">planowaną lokalizacją </w:t>
      </w:r>
      <w:r>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Pr>
          <w:rFonts w:asciiTheme="minorHAnsi" w:hAnsiTheme="minorHAnsi" w:cstheme="minorHAnsi"/>
          <w:sz w:val="20"/>
        </w:rPr>
        <w:t xml:space="preserve">terenu </w:t>
      </w:r>
      <w:r w:rsidRPr="00295838">
        <w:rPr>
          <w:rFonts w:asciiTheme="minorHAnsi" w:hAnsiTheme="minorHAnsi" w:cstheme="minorHAnsi"/>
          <w:sz w:val="20"/>
        </w:rPr>
        <w:t>(tereny zamknięte, kategoria dróg, a</w:t>
      </w:r>
      <w:r>
        <w:rPr>
          <w:rFonts w:asciiTheme="minorHAnsi" w:hAnsiTheme="minorHAnsi" w:cstheme="minorHAnsi"/>
          <w:sz w:val="20"/>
        </w:rPr>
        <w:t>dministracja - gminy, starostwa </w:t>
      </w:r>
      <w:r w:rsidRPr="00295838">
        <w:rPr>
          <w:rFonts w:asciiTheme="minorHAnsi" w:hAnsiTheme="minorHAnsi" w:cstheme="minorHAnsi"/>
          <w:sz w:val="20"/>
        </w:rPr>
        <w:t>itp.).</w:t>
      </w:r>
    </w:p>
    <w:p w14:paraId="10A4A12B" w14:textId="77777777" w:rsidR="00ED239F" w:rsidRPr="00EB721C" w:rsidRDefault="00ED239F" w:rsidP="00ED239F">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Pr="00F8659E">
        <w:rPr>
          <w:rFonts w:asciiTheme="minorHAnsi" w:hAnsiTheme="minorHAnsi" w:cstheme="minorHAnsi"/>
          <w:sz w:val="20"/>
        </w:rPr>
        <w:t xml:space="preserve"> treścią Projektu Umowy </w:t>
      </w:r>
      <w:r w:rsidRPr="00EB721C">
        <w:rPr>
          <w:rFonts w:ascii="Calibri" w:hAnsi="Calibri" w:cs="Calibri"/>
          <w:sz w:val="20"/>
        </w:rPr>
        <w:t xml:space="preserve">stanowiącego </w:t>
      </w:r>
      <w:r w:rsidRPr="00EB721C">
        <w:rPr>
          <w:rFonts w:ascii="Calibri" w:hAnsi="Calibri" w:cs="Calibri"/>
          <w:b/>
          <w:sz w:val="20"/>
        </w:rPr>
        <w:t xml:space="preserve">Załącznik nr </w:t>
      </w:r>
      <w:r>
        <w:rPr>
          <w:rFonts w:ascii="Calibri" w:hAnsi="Calibri" w:cs="Calibri"/>
          <w:b/>
          <w:sz w:val="20"/>
        </w:rPr>
        <w:t>5</w:t>
      </w:r>
      <w:r w:rsidRPr="00EB721C">
        <w:rPr>
          <w:rFonts w:ascii="Calibri" w:hAnsi="Calibri" w:cs="Calibri"/>
          <w:b/>
          <w:sz w:val="20"/>
        </w:rPr>
        <w:t xml:space="preserve"> do SWZ</w:t>
      </w:r>
      <w:r w:rsidRPr="00EB721C">
        <w:rPr>
          <w:rFonts w:ascii="Calibri" w:hAnsi="Calibri" w:cs="Calibri"/>
          <w:sz w:val="20"/>
        </w:rPr>
        <w:t>.</w:t>
      </w:r>
    </w:p>
    <w:p w14:paraId="16C7B92D" w14:textId="77777777" w:rsidR="00ED239F" w:rsidRPr="00EB721C" w:rsidRDefault="00ED239F" w:rsidP="00ED239F">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 w ofercie wymaganych przez Zamawiającego warunków.</w:t>
      </w:r>
    </w:p>
    <w:p w14:paraId="0717C2ED" w14:textId="77777777" w:rsidR="00ED239F" w:rsidRPr="00EB721C" w:rsidRDefault="00ED239F" w:rsidP="00ED239F">
      <w:pPr>
        <w:pStyle w:val="Akapitzlist"/>
        <w:spacing w:before="120" w:line="276" w:lineRule="auto"/>
        <w:ind w:left="284"/>
        <w:outlineLvl w:val="0"/>
        <w:rPr>
          <w:rFonts w:ascii="Calibri" w:hAnsi="Calibri" w:cs="Calibri"/>
          <w:sz w:val="20"/>
        </w:rPr>
      </w:pPr>
    </w:p>
    <w:p w14:paraId="359DADD4" w14:textId="77777777" w:rsidR="00ED239F" w:rsidRPr="00EB721C" w:rsidRDefault="00ED239F" w:rsidP="00ED239F">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7D226C89" w14:textId="77777777" w:rsidR="00ED239F"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Na wykonanie dokumentacji projektowej zawarta zostanie </w:t>
      </w:r>
      <w:r>
        <w:rPr>
          <w:rFonts w:ascii="Calibri" w:hAnsi="Calibri" w:cs="Calibri"/>
          <w:sz w:val="20"/>
        </w:rPr>
        <w:t>umowa pisemna, której wzór jest </w:t>
      </w:r>
      <w:r w:rsidRPr="00EB721C">
        <w:rPr>
          <w:rFonts w:ascii="Calibri" w:hAnsi="Calibri" w:cs="Calibri"/>
          <w:sz w:val="20"/>
        </w:rPr>
        <w:t>załącznikiem do SWZ.</w:t>
      </w:r>
    </w:p>
    <w:p w14:paraId="2CAAD1C3" w14:textId="77777777" w:rsidR="00ED239F"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303DE169" w14:textId="77777777" w:rsidR="00ED239F" w:rsidRPr="00556820"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50FD3C21" w14:textId="77777777" w:rsidR="00ED239F" w:rsidRPr="00556820" w:rsidRDefault="00ED239F" w:rsidP="00ED239F">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w:t>
      </w:r>
      <w:r>
        <w:rPr>
          <w:rFonts w:ascii="Calibri" w:hAnsi="Calibri" w:cs="Calibri"/>
          <w:sz w:val="20"/>
        </w:rPr>
        <w:t>aścicieli nieruchomości określa </w:t>
      </w:r>
      <w:r w:rsidRPr="00556820">
        <w:rPr>
          <w:rFonts w:ascii="Calibri" w:hAnsi="Calibri" w:cs="Calibri"/>
          <w:sz w:val="20"/>
        </w:rPr>
        <w:t>Załącznik nr 1.1.</w:t>
      </w:r>
    </w:p>
    <w:p w14:paraId="1DF8A6AA" w14:textId="77777777" w:rsidR="00ED239F" w:rsidRPr="00556820" w:rsidRDefault="00ED239F" w:rsidP="00ED239F">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w:t>
      </w:r>
      <w:r>
        <w:rPr>
          <w:rFonts w:ascii="Calibri" w:hAnsi="Calibri" w:cs="Calibri"/>
          <w:sz w:val="20"/>
        </w:rPr>
        <w:t xml:space="preserve"> do kosztorysowania, stanowiące </w:t>
      </w:r>
      <w:r w:rsidRPr="00556820">
        <w:rPr>
          <w:rFonts w:ascii="Calibri" w:hAnsi="Calibri" w:cs="Calibri"/>
          <w:sz w:val="20"/>
        </w:rPr>
        <w:t>Załącznik nr 1.2.</w:t>
      </w:r>
    </w:p>
    <w:p w14:paraId="671E9814" w14:textId="77777777" w:rsidR="00ED239F" w:rsidRPr="00EB721C" w:rsidRDefault="00ED239F" w:rsidP="00ED239F">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1BBD2CAE" w14:textId="77777777" w:rsidR="00ED239F"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Przed opracowaniem docelowym dokumentacji projektowej należy przedstawić do zaakceptowania Zamawiającemu koncepcję projektową. Pozytywnie zaopiniowana </w:t>
      </w:r>
      <w:r>
        <w:rPr>
          <w:rFonts w:ascii="Calibri" w:hAnsi="Calibri" w:cs="Calibri"/>
          <w:sz w:val="20"/>
        </w:rPr>
        <w:t>koncepcja jest podstawą dalszej </w:t>
      </w:r>
      <w:r w:rsidRPr="00EB721C">
        <w:rPr>
          <w:rFonts w:ascii="Calibri" w:hAnsi="Calibri" w:cs="Calibri"/>
          <w:sz w:val="20"/>
        </w:rPr>
        <w:t>realizacji prac projektowych.</w:t>
      </w:r>
    </w:p>
    <w:p w14:paraId="4367DAE3" w14:textId="77777777" w:rsidR="00ED239F" w:rsidRPr="00EB721C"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Pr>
          <w:rFonts w:ascii="Calibri" w:hAnsi="Calibri" w:cs="Calibri"/>
          <w:sz w:val="20"/>
        </w:rPr>
        <w:t xml:space="preserve"> z PGE Dystrybucja S.A. Oddział Łódź</w:t>
      </w:r>
    </w:p>
    <w:p w14:paraId="024521D7" w14:textId="77777777" w:rsidR="00ED239F" w:rsidRPr="00EB721C" w:rsidRDefault="00ED239F" w:rsidP="00ED239F">
      <w:pPr>
        <w:pStyle w:val="Akapitzlist"/>
        <w:spacing w:before="120" w:line="276" w:lineRule="auto"/>
        <w:ind w:left="284"/>
        <w:outlineLvl w:val="0"/>
        <w:rPr>
          <w:rFonts w:ascii="Calibri" w:hAnsi="Calibri" w:cs="Calibri"/>
          <w:b/>
          <w:sz w:val="20"/>
        </w:rPr>
      </w:pPr>
    </w:p>
    <w:p w14:paraId="312FF3BF" w14:textId="77777777" w:rsidR="00ED239F" w:rsidRPr="00EB721C" w:rsidRDefault="00ED239F" w:rsidP="00ED239F">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Termin realizacji zamówienia</w:t>
      </w:r>
    </w:p>
    <w:p w14:paraId="17A6BA89" w14:textId="3132F266" w:rsidR="00ED239F" w:rsidRPr="00403502" w:rsidRDefault="00455618" w:rsidP="00ED239F">
      <w:pPr>
        <w:pStyle w:val="Akapitzlist"/>
        <w:spacing w:before="120" w:line="276" w:lineRule="auto"/>
        <w:ind w:left="284"/>
        <w:outlineLvl w:val="0"/>
        <w:rPr>
          <w:rFonts w:ascii="Calibri" w:hAnsi="Calibri" w:cs="Calibri"/>
          <w:sz w:val="20"/>
        </w:rPr>
      </w:pPr>
      <w:r w:rsidRPr="00455618">
        <w:rPr>
          <w:rFonts w:ascii="Calibri" w:hAnsi="Calibri" w:cs="Calibri"/>
          <w:b/>
          <w:sz w:val="20"/>
          <w:u w:val="single"/>
        </w:rPr>
        <w:t>24 miesiące</w:t>
      </w:r>
      <w:r w:rsidR="00403502" w:rsidRPr="00403502">
        <w:rPr>
          <w:rFonts w:ascii="Calibri" w:hAnsi="Calibri" w:cs="Calibri"/>
          <w:b/>
          <w:sz w:val="20"/>
          <w:u w:val="single"/>
        </w:rPr>
        <w:t xml:space="preserve"> </w:t>
      </w:r>
      <w:r w:rsidR="00403502" w:rsidRPr="00403502">
        <w:rPr>
          <w:rFonts w:ascii="Calibri" w:hAnsi="Calibri" w:cs="Calibri"/>
          <w:sz w:val="20"/>
        </w:rPr>
        <w:t>od dnia podpisania umowy</w:t>
      </w:r>
      <w:r w:rsidR="00ED239F" w:rsidRPr="00403502">
        <w:rPr>
          <w:rFonts w:ascii="Calibri" w:hAnsi="Calibri" w:cs="Calibri"/>
          <w:sz w:val="20"/>
        </w:rPr>
        <w:t>.</w:t>
      </w:r>
    </w:p>
    <w:p w14:paraId="724EE392" w14:textId="77777777" w:rsidR="00ED239F" w:rsidRDefault="00ED239F" w:rsidP="00ED239F">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z</w:t>
      </w:r>
      <w:r>
        <w:rPr>
          <w:rFonts w:asciiTheme="minorHAnsi" w:hAnsiTheme="minorHAnsi" w:cstheme="minorHAnsi"/>
          <w:sz w:val="20"/>
        </w:rPr>
        <w:t xml:space="preserve"> Projektem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577D5505" w14:textId="77777777" w:rsidR="00ED239F" w:rsidRDefault="00ED239F" w:rsidP="00ED239F">
      <w:pPr>
        <w:pStyle w:val="Akapitzlist"/>
        <w:spacing w:before="120" w:line="276" w:lineRule="auto"/>
        <w:ind w:left="284"/>
        <w:outlineLvl w:val="0"/>
        <w:rPr>
          <w:rFonts w:asciiTheme="minorHAnsi" w:hAnsiTheme="minorHAnsi" w:cstheme="minorHAnsi"/>
          <w:sz w:val="20"/>
        </w:rPr>
      </w:pPr>
    </w:p>
    <w:p w14:paraId="7E3379C1" w14:textId="77777777" w:rsidR="00ED239F" w:rsidRPr="004B4556" w:rsidRDefault="00ED239F" w:rsidP="00ED239F">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7D2D242" w14:textId="77777777" w:rsidR="00ED239F" w:rsidRDefault="00ED239F" w:rsidP="00ED239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Pr="00BC792F">
        <w:rPr>
          <w:rFonts w:asciiTheme="minorHAnsi" w:hAnsiTheme="minorHAnsi" w:cstheme="minorHAnsi"/>
          <w:sz w:val="20"/>
        </w:rPr>
        <w:t>udziela rękojmi i gwarancji z tytułu wad i usterek dokumentacji stanowiącej przedmiot zamówienia na okres prowadzenia robót oraz dodatkowo na okres</w:t>
      </w:r>
      <w:r>
        <w:rPr>
          <w:rFonts w:asciiTheme="minorHAnsi" w:hAnsiTheme="minorHAnsi" w:cstheme="minorHAnsi"/>
          <w:sz w:val="20"/>
        </w:rPr>
        <w:t xml:space="preserve"> jednego roku liczonego </w:t>
      </w:r>
      <w:r>
        <w:rPr>
          <w:rFonts w:asciiTheme="minorHAnsi" w:hAnsiTheme="minorHAnsi" w:cstheme="minorHAnsi"/>
          <w:sz w:val="20"/>
        </w:rPr>
        <w:lastRenderedPageBreak/>
        <w:t>od dnia </w:t>
      </w:r>
      <w:r w:rsidRPr="00BC792F">
        <w:rPr>
          <w:rFonts w:asciiTheme="minorHAnsi" w:hAnsiTheme="minorHAnsi" w:cstheme="minorHAnsi"/>
          <w:sz w:val="20"/>
        </w:rPr>
        <w:t>odbioru robót zrealizowanych według jego dokumentacji proje</w:t>
      </w:r>
      <w:r>
        <w:rPr>
          <w:rFonts w:asciiTheme="minorHAnsi" w:hAnsiTheme="minorHAnsi" w:cstheme="minorHAnsi"/>
          <w:sz w:val="20"/>
        </w:rPr>
        <w:t>ktowej, jednak nie krócej niż 2 </w:t>
      </w:r>
      <w:r w:rsidRPr="00BC792F">
        <w:rPr>
          <w:rFonts w:asciiTheme="minorHAnsi" w:hAnsiTheme="minorHAnsi" w:cstheme="minorHAnsi"/>
          <w:sz w:val="20"/>
        </w:rPr>
        <w:t>lata od podpisania protokołu odbioru końc</w:t>
      </w:r>
      <w:r>
        <w:rPr>
          <w:rFonts w:asciiTheme="minorHAnsi" w:hAnsiTheme="minorHAnsi" w:cstheme="minorHAnsi"/>
          <w:sz w:val="20"/>
        </w:rPr>
        <w:t>owego dokumentacji. Bieg okresu </w:t>
      </w:r>
      <w:r w:rsidRPr="00BC792F">
        <w:rPr>
          <w:rFonts w:asciiTheme="minorHAnsi" w:hAnsiTheme="minorHAnsi" w:cstheme="minorHAnsi"/>
          <w:sz w:val="20"/>
        </w:rPr>
        <w:t>rękojmi i gwarancji rozpoczyna się od dnia końcowego odbioru dokumentacji stanowiącej przedmiot umowy.</w:t>
      </w:r>
    </w:p>
    <w:p w14:paraId="0DD8EC3F" w14:textId="77777777" w:rsidR="00ED239F" w:rsidRPr="004B4556" w:rsidRDefault="00ED239F" w:rsidP="00ED239F">
      <w:pPr>
        <w:pStyle w:val="Akapitzlist"/>
        <w:spacing w:before="120" w:line="276" w:lineRule="auto"/>
        <w:ind w:left="426"/>
        <w:outlineLvl w:val="0"/>
        <w:rPr>
          <w:rFonts w:asciiTheme="minorHAnsi" w:hAnsiTheme="minorHAnsi" w:cstheme="minorHAnsi"/>
          <w:sz w:val="20"/>
        </w:rPr>
      </w:pPr>
    </w:p>
    <w:p w14:paraId="55EBDE30" w14:textId="77777777" w:rsidR="00ED239F" w:rsidRPr="004B4556" w:rsidRDefault="00ED239F" w:rsidP="00ED239F">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54B7C535" w14:textId="77777777" w:rsidR="00ED239F" w:rsidRDefault="00ED239F" w:rsidP="00ED239F">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 xml:space="preserve">nie dopuszcza </w:t>
      </w:r>
      <w:r>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29156011" w14:textId="77777777" w:rsidR="00ED239F" w:rsidRDefault="00ED239F" w:rsidP="00ED239F"/>
    <w:p w14:paraId="34132F8A" w14:textId="77777777" w:rsidR="00ED239F" w:rsidRPr="00DA054A" w:rsidRDefault="00ED239F" w:rsidP="00ED239F">
      <w:pPr>
        <w:rPr>
          <w:rFonts w:asciiTheme="minorHAnsi" w:hAnsiTheme="minorHAnsi" w:cstheme="minorHAnsi"/>
          <w:b/>
          <w:sz w:val="20"/>
        </w:rPr>
      </w:pPr>
      <w:r w:rsidRPr="00DA054A">
        <w:rPr>
          <w:rFonts w:asciiTheme="minorHAnsi" w:hAnsiTheme="minorHAnsi" w:cstheme="minorHAnsi"/>
          <w:b/>
          <w:sz w:val="20"/>
        </w:rPr>
        <w:t>Załączniki:</w:t>
      </w:r>
      <w:r>
        <w:rPr>
          <w:rFonts w:asciiTheme="minorHAnsi" w:hAnsiTheme="minorHAnsi" w:cstheme="minorHAnsi"/>
          <w:b/>
          <w:sz w:val="20"/>
        </w:rPr>
        <w:t xml:space="preserve"> </w:t>
      </w:r>
    </w:p>
    <w:p w14:paraId="5F137FEC" w14:textId="77777777" w:rsidR="00ED239F" w:rsidRPr="00DA054A" w:rsidRDefault="00ED239F" w:rsidP="00ED239F">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0A1F62D2" w14:textId="77777777" w:rsidR="00ED239F" w:rsidRPr="00DA054A" w:rsidRDefault="00ED239F" w:rsidP="00ED239F">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711EBCD8" w14:textId="77777777" w:rsidR="00ED239F" w:rsidRPr="0082551D" w:rsidRDefault="00ED239F" w:rsidP="00ED239F">
      <w:pPr>
        <w:rPr>
          <w:rFonts w:asciiTheme="minorHAnsi" w:hAnsiTheme="minorHAnsi" w:cstheme="minorHAnsi"/>
          <w:sz w:val="20"/>
        </w:rPr>
      </w:pPr>
      <w:r>
        <w:rPr>
          <w:rFonts w:asciiTheme="minorHAnsi" w:hAnsiTheme="minorHAnsi" w:cstheme="minorHAnsi"/>
          <w:sz w:val="20"/>
        </w:rPr>
        <w:t xml:space="preserve">Załącznik nr 1.3 – </w:t>
      </w:r>
      <w:r w:rsidRPr="0082551D">
        <w:rPr>
          <w:rFonts w:asciiTheme="minorHAnsi" w:hAnsiTheme="minorHAnsi" w:cstheme="minorHAnsi"/>
          <w:bCs/>
          <w:iCs/>
          <w:sz w:val="20"/>
        </w:rPr>
        <w:t xml:space="preserve">Wzór umowy o udostępnieniu nieruchomości </w:t>
      </w:r>
      <w:r w:rsidRPr="0082551D">
        <w:rPr>
          <w:rFonts w:asciiTheme="minorHAnsi" w:hAnsiTheme="minorHAnsi" w:cstheme="minorHAnsi"/>
          <w:sz w:val="20"/>
        </w:rPr>
        <w:t>w celu budowy urządzeń energetycznych</w:t>
      </w:r>
    </w:p>
    <w:p w14:paraId="433FB144" w14:textId="77777777"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Załącznik nr 1.4 – Wzór porozumienia o ustanowienie nieodpłatnej służebności przesyłu</w:t>
      </w:r>
    </w:p>
    <w:p w14:paraId="7D804ED9" w14:textId="77777777"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Załącznik nr 1.5  – Wzór porozumienia o ustanowienie odpłatnej służebności przesyłu</w:t>
      </w:r>
    </w:p>
    <w:p w14:paraId="3E5DD02C" w14:textId="77777777"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 xml:space="preserve">Załącznik nr 1.6 – Wytyczne dla projektantów – układanie kabli SN metodą płużenia </w:t>
      </w:r>
    </w:p>
    <w:p w14:paraId="3007ECD8" w14:textId="2B97E99A" w:rsidR="00ED239F" w:rsidRDefault="00ED239F" w:rsidP="00ED239F">
      <w:pPr>
        <w:rPr>
          <w:rFonts w:asciiTheme="minorHAnsi" w:hAnsiTheme="minorHAnsi" w:cstheme="minorHAnsi"/>
          <w:sz w:val="20"/>
        </w:rPr>
      </w:pPr>
      <w:r w:rsidRPr="0082551D">
        <w:rPr>
          <w:rFonts w:asciiTheme="minorHAnsi" w:hAnsiTheme="minorHAnsi" w:cstheme="minorHAnsi"/>
          <w:sz w:val="20"/>
        </w:rPr>
        <w:t>Załącznik nr 1.7 – Specyfikacja techniczna</w:t>
      </w:r>
    </w:p>
    <w:p w14:paraId="2961A83B" w14:textId="30AC573A" w:rsidR="0068677C" w:rsidRDefault="0068677C" w:rsidP="00ED239F">
      <w:pPr>
        <w:rPr>
          <w:rFonts w:asciiTheme="minorHAnsi" w:hAnsiTheme="minorHAnsi" w:cstheme="minorHAnsi"/>
          <w:sz w:val="20"/>
        </w:rPr>
      </w:pPr>
      <w:r>
        <w:rPr>
          <w:rFonts w:asciiTheme="minorHAnsi" w:hAnsiTheme="minorHAnsi" w:cstheme="minorHAnsi"/>
          <w:sz w:val="20"/>
        </w:rPr>
        <w:t>Załącznik nr 1.8 – Mapka</w:t>
      </w:r>
      <w:r w:rsidR="001A7694" w:rsidRPr="0082551D">
        <w:rPr>
          <w:rFonts w:asciiTheme="minorHAnsi" w:hAnsiTheme="minorHAnsi" w:cstheme="minorHAnsi"/>
          <w:sz w:val="20"/>
        </w:rPr>
        <w:t xml:space="preserve"> podglą</w:t>
      </w:r>
      <w:r>
        <w:rPr>
          <w:rFonts w:asciiTheme="minorHAnsi" w:hAnsiTheme="minorHAnsi" w:cstheme="minorHAnsi"/>
          <w:sz w:val="20"/>
        </w:rPr>
        <w:t>dowa</w:t>
      </w:r>
      <w:r w:rsidRPr="0068677C">
        <w:rPr>
          <w:rFonts w:asciiTheme="minorHAnsi" w:hAnsiTheme="minorHAnsi" w:cstheme="minorHAnsi"/>
          <w:sz w:val="20"/>
        </w:rPr>
        <w:t xml:space="preserve"> </w:t>
      </w:r>
    </w:p>
    <w:p w14:paraId="513363F2" w14:textId="38EFC819"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Załącznik nr 1.10 – Wytyczne dla dokumentacji w zakresie tytułów prawnych</w:t>
      </w:r>
    </w:p>
    <w:p w14:paraId="3B8E21A4" w14:textId="77777777" w:rsidR="00ED239F" w:rsidRPr="005873E7" w:rsidRDefault="00ED239F" w:rsidP="00ED239F"/>
    <w:p w14:paraId="56AD6B8A" w14:textId="77777777" w:rsidR="00ED239F" w:rsidRPr="005873E7" w:rsidRDefault="00ED239F" w:rsidP="00ED239F"/>
    <w:p w14:paraId="56037A9A" w14:textId="77777777" w:rsidR="00ED239F" w:rsidRDefault="00ED239F" w:rsidP="00ED239F">
      <w:pPr>
        <w:ind w:left="426"/>
      </w:pPr>
      <w:r>
        <w:br w:type="page"/>
      </w:r>
    </w:p>
    <w:p w14:paraId="5E834E3E" w14:textId="77777777" w:rsidR="00ED239F" w:rsidRPr="005873E7" w:rsidRDefault="00ED239F" w:rsidP="00ED239F"/>
    <w:p w14:paraId="6E5D9ABB" w14:textId="77777777" w:rsidR="00ED239F" w:rsidRDefault="00ED239F" w:rsidP="00ED239F">
      <w:pPr>
        <w:rPr>
          <w:rFonts w:asciiTheme="minorHAnsi" w:hAnsiTheme="minorHAnsi" w:cstheme="minorHAnsi"/>
          <w:b/>
          <w:bCs/>
          <w:iCs/>
          <w:sz w:val="20"/>
        </w:rPr>
      </w:pPr>
    </w:p>
    <w:p w14:paraId="1805DB97" w14:textId="77777777" w:rsidR="00ED239F" w:rsidRPr="006619F7" w:rsidRDefault="00ED239F" w:rsidP="00ED239F">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33C5F9D0" w14:textId="77777777" w:rsidR="00ED239F" w:rsidRPr="005873E7" w:rsidRDefault="00ED239F" w:rsidP="00ED239F">
      <w:pPr>
        <w:jc w:val="right"/>
        <w:rPr>
          <w:rFonts w:asciiTheme="minorHAnsi" w:hAnsiTheme="minorHAnsi" w:cstheme="minorHAnsi"/>
          <w:b/>
          <w:bCs/>
          <w:iCs/>
          <w:sz w:val="20"/>
        </w:rPr>
      </w:pPr>
    </w:p>
    <w:p w14:paraId="4D0D5EC1" w14:textId="77777777" w:rsidR="00ED239F" w:rsidRDefault="00ED239F" w:rsidP="00ED239F">
      <w:pPr>
        <w:jc w:val="center"/>
        <w:rPr>
          <w:rFonts w:asciiTheme="minorHAnsi" w:hAnsiTheme="minorHAnsi" w:cstheme="minorHAnsi"/>
          <w:b/>
          <w:sz w:val="20"/>
          <w:u w:val="single"/>
        </w:rPr>
      </w:pPr>
    </w:p>
    <w:p w14:paraId="14F8E2D0" w14:textId="77777777" w:rsidR="00ED239F" w:rsidRDefault="00ED239F" w:rsidP="00ED239F">
      <w:pPr>
        <w:jc w:val="center"/>
        <w:rPr>
          <w:rFonts w:asciiTheme="minorHAnsi" w:hAnsiTheme="minorHAnsi" w:cstheme="minorHAnsi"/>
          <w:b/>
          <w:sz w:val="20"/>
          <w:u w:val="single"/>
        </w:rPr>
      </w:pPr>
    </w:p>
    <w:p w14:paraId="2B221118" w14:textId="77777777" w:rsidR="00ED239F" w:rsidRDefault="00ED239F" w:rsidP="00ED239F">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54F67CCA" w14:textId="77777777" w:rsidR="00ED239F" w:rsidRPr="005873E7" w:rsidRDefault="00ED239F" w:rsidP="00ED239F">
      <w:pPr>
        <w:jc w:val="center"/>
        <w:rPr>
          <w:rFonts w:asciiTheme="minorHAnsi" w:hAnsiTheme="minorHAnsi" w:cstheme="minorHAnsi"/>
          <w:b/>
          <w:sz w:val="20"/>
          <w:u w:val="single"/>
        </w:rPr>
      </w:pPr>
    </w:p>
    <w:p w14:paraId="0F1E3EA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165579E3" w14:textId="77777777" w:rsidR="00ED239F" w:rsidRPr="005873E7" w:rsidRDefault="00ED239F" w:rsidP="00ED239F">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6831B34F" w14:textId="77777777" w:rsidR="00ED239F" w:rsidRPr="005873E7" w:rsidRDefault="00ED239F" w:rsidP="00ED239F">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55B8C03B" w14:textId="77777777" w:rsidR="00ED239F" w:rsidRPr="005873E7" w:rsidRDefault="00ED239F" w:rsidP="00ED239F">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2BB36BCE"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1BDA907F" wp14:editId="2AE61A6A">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4C33A1"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D3B858B"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0F7EF8D2" w14:textId="77777777" w:rsidR="00ED239F" w:rsidRPr="005873E7" w:rsidRDefault="00ED239F" w:rsidP="00ED239F">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Pr>
          <w:rFonts w:asciiTheme="minorHAnsi" w:hAnsiTheme="minorHAnsi" w:cstheme="minorHAnsi"/>
          <w:sz w:val="20"/>
        </w:rPr>
        <w:t>.</w:t>
      </w:r>
    </w:p>
    <w:p w14:paraId="151C432B"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Pr>
          <w:rFonts w:asciiTheme="minorHAnsi" w:hAnsiTheme="minorHAnsi" w:cstheme="minorHAnsi"/>
          <w:sz w:val="20"/>
        </w:rPr>
        <w:t>.</w:t>
      </w:r>
    </w:p>
    <w:p w14:paraId="784988E8"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381626A4"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44D52CE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4127A2A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2896F419"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421F355A" w14:textId="77777777" w:rsidR="00ED239F" w:rsidRPr="005873E7" w:rsidRDefault="00ED239F" w:rsidP="00ED239F">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424EA878"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5EA1D736" w14:textId="77777777" w:rsidR="00ED239F" w:rsidRPr="005873E7" w:rsidRDefault="00ED239F" w:rsidP="00ED239F">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01CA27BC"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4363071A"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Pr="005873E7">
        <w:rPr>
          <w:rFonts w:asciiTheme="minorHAnsi" w:hAnsiTheme="minorHAnsi" w:cstheme="minorHAnsi"/>
          <w:sz w:val="20"/>
        </w:rPr>
        <w:t>, przez teren i w pobliżu urządzeń</w:t>
      </w:r>
      <w:r w:rsidRPr="005873E7">
        <w:rPr>
          <w:rFonts w:asciiTheme="minorHAnsi" w:hAnsiTheme="minorHAnsi" w:cstheme="minorHAnsi"/>
          <w:sz w:val="20"/>
          <w:vertAlign w:val="superscript"/>
        </w:rPr>
        <w:t>1</w:t>
      </w:r>
    </w:p>
    <w:p w14:paraId="491445F1"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9CC02B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12903FD5" w14:textId="77777777" w:rsidR="00ED239F" w:rsidRPr="005873E7" w:rsidRDefault="00ED239F" w:rsidP="00ED239F">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42ED87B3" w14:textId="77777777" w:rsidR="00ED239F" w:rsidRPr="005873E7" w:rsidRDefault="00ED239F" w:rsidP="00ED239F">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D7BB625" w14:textId="77777777" w:rsidR="00ED239F" w:rsidRPr="005873E7" w:rsidRDefault="00ED239F" w:rsidP="00ED239F">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7E07744B"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7F054CB1" w14:textId="77777777" w:rsidR="00ED239F" w:rsidRPr="005873E7" w:rsidRDefault="00ED239F" w:rsidP="00ED239F">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095C0E6D" w14:textId="77777777" w:rsidR="00ED239F" w:rsidRDefault="00ED239F" w:rsidP="00ED239F">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2BA22345" w14:textId="77777777" w:rsidR="00ED239F" w:rsidRDefault="00ED239F" w:rsidP="00ED239F">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062FE656" w14:textId="77777777" w:rsidR="00ED239F" w:rsidRPr="005873E7" w:rsidRDefault="00ED239F" w:rsidP="00ED239F">
      <w:pPr>
        <w:rPr>
          <w:rFonts w:asciiTheme="minorHAnsi" w:hAnsiTheme="minorHAnsi" w:cstheme="minorHAnsi"/>
          <w:sz w:val="20"/>
        </w:rPr>
      </w:pPr>
    </w:p>
    <w:p w14:paraId="76A423AA" w14:textId="77777777" w:rsidR="00ED239F" w:rsidRPr="005873E7" w:rsidRDefault="00ED239F" w:rsidP="00ED239F">
      <w:pPr>
        <w:rPr>
          <w:rFonts w:asciiTheme="minorHAnsi" w:hAnsiTheme="minorHAnsi" w:cstheme="minorHAnsi"/>
          <w:sz w:val="20"/>
        </w:rPr>
      </w:pPr>
    </w:p>
    <w:p w14:paraId="11F93A54" w14:textId="77777777" w:rsidR="00ED239F" w:rsidRPr="005873E7" w:rsidRDefault="00ED239F" w:rsidP="00ED239F">
      <w:pPr>
        <w:rPr>
          <w:rFonts w:asciiTheme="minorHAnsi" w:hAnsiTheme="minorHAnsi" w:cstheme="minorHAnsi"/>
          <w:sz w:val="20"/>
        </w:rPr>
      </w:pPr>
    </w:p>
    <w:p w14:paraId="213F6EE0" w14:textId="77777777" w:rsidR="00ED239F" w:rsidRPr="005873E7" w:rsidRDefault="00ED239F" w:rsidP="00ED239F">
      <w:pPr>
        <w:rPr>
          <w:rFonts w:asciiTheme="minorHAnsi" w:hAnsiTheme="minorHAnsi" w:cstheme="minorHAnsi"/>
          <w:sz w:val="20"/>
        </w:rPr>
      </w:pPr>
    </w:p>
    <w:p w14:paraId="198D505C" w14:textId="77777777" w:rsidR="00ED239F" w:rsidRPr="005873E7" w:rsidRDefault="00ED239F" w:rsidP="00ED239F">
      <w:pPr>
        <w:rPr>
          <w:rFonts w:asciiTheme="minorHAnsi" w:hAnsiTheme="minorHAnsi" w:cstheme="minorHAnsi"/>
          <w:sz w:val="20"/>
        </w:rPr>
      </w:pPr>
    </w:p>
    <w:p w14:paraId="5D5089C0" w14:textId="77777777" w:rsidR="00ED239F" w:rsidRPr="005873E7" w:rsidRDefault="00ED239F" w:rsidP="00ED239F">
      <w:pPr>
        <w:rPr>
          <w:rFonts w:asciiTheme="minorHAnsi" w:hAnsiTheme="minorHAnsi" w:cstheme="minorHAnsi"/>
          <w:sz w:val="20"/>
        </w:rPr>
      </w:pPr>
    </w:p>
    <w:p w14:paraId="75C16AA8" w14:textId="77777777" w:rsidR="00ED239F" w:rsidRPr="005873E7" w:rsidRDefault="00ED239F" w:rsidP="00ED239F">
      <w:pPr>
        <w:rPr>
          <w:rFonts w:asciiTheme="minorHAnsi" w:hAnsiTheme="minorHAnsi" w:cstheme="minorHAnsi"/>
          <w:sz w:val="20"/>
        </w:rPr>
      </w:pPr>
    </w:p>
    <w:p w14:paraId="18259C0E" w14:textId="77777777" w:rsidR="00ED239F" w:rsidRPr="005873E7" w:rsidRDefault="00ED239F" w:rsidP="00ED239F">
      <w:pPr>
        <w:rPr>
          <w:rFonts w:asciiTheme="minorHAnsi" w:hAnsiTheme="minorHAnsi" w:cstheme="minorHAnsi"/>
          <w:sz w:val="20"/>
        </w:rPr>
      </w:pPr>
    </w:p>
    <w:p w14:paraId="75E083A6" w14:textId="77777777" w:rsidR="00ED239F" w:rsidRDefault="00ED239F" w:rsidP="00ED239F">
      <w:pPr>
        <w:rPr>
          <w:rFonts w:asciiTheme="minorHAnsi" w:hAnsiTheme="minorHAnsi" w:cstheme="minorHAnsi"/>
          <w:sz w:val="20"/>
        </w:rPr>
      </w:pPr>
    </w:p>
    <w:p w14:paraId="41276AD8" w14:textId="77777777" w:rsidR="00ED239F" w:rsidRDefault="00ED239F" w:rsidP="00ED239F">
      <w:pPr>
        <w:ind w:firstLine="708"/>
        <w:rPr>
          <w:rFonts w:asciiTheme="minorHAnsi" w:hAnsiTheme="minorHAnsi" w:cstheme="minorHAnsi"/>
          <w:sz w:val="20"/>
        </w:rPr>
      </w:pPr>
    </w:p>
    <w:p w14:paraId="203ABDE8" w14:textId="77777777" w:rsidR="00ED239F" w:rsidRDefault="00ED239F" w:rsidP="00ED239F">
      <w:pPr>
        <w:rPr>
          <w:rFonts w:asciiTheme="minorHAnsi" w:hAnsiTheme="minorHAnsi" w:cstheme="minorHAnsi"/>
          <w:b/>
          <w:bCs/>
          <w:iCs/>
          <w:sz w:val="20"/>
        </w:rPr>
      </w:pPr>
    </w:p>
    <w:p w14:paraId="0894342B" w14:textId="77777777" w:rsidR="00ED239F" w:rsidRPr="006619F7" w:rsidRDefault="00ED239F" w:rsidP="00ED239F">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38A202A7" w14:textId="77777777" w:rsidR="00ED239F" w:rsidRDefault="00ED239F" w:rsidP="00ED239F">
      <w:pPr>
        <w:jc w:val="right"/>
        <w:rPr>
          <w:rFonts w:asciiTheme="minorHAnsi" w:hAnsiTheme="minorHAnsi" w:cstheme="minorHAnsi"/>
          <w:b/>
          <w:sz w:val="20"/>
          <w:u w:val="single"/>
        </w:rPr>
      </w:pPr>
    </w:p>
    <w:p w14:paraId="3A4CA0E0" w14:textId="77777777" w:rsidR="00ED239F" w:rsidRDefault="00ED239F" w:rsidP="00ED239F">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28C493E8" w14:textId="77777777" w:rsidR="00ED239F" w:rsidRDefault="00ED239F" w:rsidP="00ED239F">
      <w:pPr>
        <w:jc w:val="center"/>
        <w:rPr>
          <w:rFonts w:asciiTheme="minorHAnsi" w:hAnsiTheme="minorHAnsi" w:cstheme="minorHAnsi"/>
          <w:b/>
          <w:sz w:val="20"/>
          <w:u w:val="single"/>
        </w:rPr>
      </w:pPr>
    </w:p>
    <w:p w14:paraId="186AFFA7"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5BDE715F"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7FB04331"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280EAE68"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56458C25"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451E4268"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34E656E4"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03A02AC5"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3295750D"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2AB83104"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Pr>
          <w:rFonts w:asciiTheme="minorHAnsi" w:hAnsiTheme="minorHAnsi" w:cstheme="minorHAnsi"/>
          <w:sz w:val="20"/>
        </w:rPr>
        <w:t>,</w:t>
      </w:r>
    </w:p>
    <w:p w14:paraId="773D3041"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01712A99"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D7BE228"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44A009AD"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4A9FFB80"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76804C8A"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330551AE"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6E1B4A50"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7FED18E"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75B9FD0A"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7B2D5B45"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161362FA"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00C8BC82"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FF476BB"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507BC3EB"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3717E780"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2B18E27B"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74B55F5F"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6D18C5C8"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6A6876AD"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449DAFC7"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lastRenderedPageBreak/>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706D3277" w14:textId="77777777" w:rsidR="00ED239F" w:rsidRPr="005873E7" w:rsidRDefault="00ED239F" w:rsidP="00ED239F">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83602E2" w14:textId="77777777" w:rsidR="00ED239F" w:rsidRPr="005873E7" w:rsidRDefault="00ED239F" w:rsidP="00ED239F">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Pr>
          <w:rFonts w:asciiTheme="minorHAnsi" w:hAnsiTheme="minorHAnsi" w:cstheme="minorHAnsi"/>
          <w:sz w:val="20"/>
        </w:rPr>
        <w:t>………….</w:t>
      </w:r>
      <w:r w:rsidRPr="005873E7">
        <w:rPr>
          <w:rFonts w:asciiTheme="minorHAnsi" w:hAnsiTheme="minorHAnsi" w:cstheme="minorHAnsi"/>
          <w:sz w:val="20"/>
        </w:rPr>
        <w:t>)</w:t>
      </w:r>
    </w:p>
    <w:p w14:paraId="3B19511F" w14:textId="77777777" w:rsidR="00ED239F" w:rsidRDefault="00ED239F" w:rsidP="00ED239F">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5549F4DE" w14:textId="77777777" w:rsidR="00ED239F" w:rsidRDefault="00ED239F" w:rsidP="00ED239F">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1143C3FD" w14:textId="77777777" w:rsidR="00ED239F" w:rsidRDefault="00ED239F" w:rsidP="00ED239F">
      <w:pPr>
        <w:rPr>
          <w:rFonts w:asciiTheme="minorHAnsi" w:hAnsiTheme="minorHAnsi" w:cstheme="minorHAnsi"/>
          <w:b/>
          <w:bCs/>
          <w:iCs/>
          <w:sz w:val="20"/>
        </w:rPr>
      </w:pPr>
    </w:p>
    <w:p w14:paraId="6FC2847E" w14:textId="77777777" w:rsidR="00ED239F" w:rsidRPr="006619F7" w:rsidRDefault="00ED239F" w:rsidP="00ED239F">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1461CFD6" w14:textId="77777777" w:rsidR="00ED239F" w:rsidRDefault="00ED239F" w:rsidP="00ED239F">
      <w:pPr>
        <w:rPr>
          <w:rFonts w:asciiTheme="minorHAnsi" w:hAnsiTheme="minorHAnsi" w:cstheme="minorHAnsi"/>
          <w:b/>
          <w:sz w:val="20"/>
          <w:u w:val="single"/>
        </w:rPr>
      </w:pPr>
    </w:p>
    <w:p w14:paraId="076EF42D" w14:textId="77777777" w:rsidR="00ED239F" w:rsidRDefault="00ED239F" w:rsidP="00ED239F">
      <w:pPr>
        <w:rPr>
          <w:rFonts w:asciiTheme="minorHAnsi" w:hAnsiTheme="minorHAnsi" w:cstheme="minorHAnsi"/>
          <w:b/>
          <w:sz w:val="20"/>
          <w:u w:val="single"/>
        </w:rPr>
      </w:pPr>
    </w:p>
    <w:p w14:paraId="469A1500" w14:textId="77777777" w:rsidR="00ED239F" w:rsidRDefault="00ED239F" w:rsidP="00ED239F">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202472C0" w14:textId="77777777" w:rsidR="00ED239F" w:rsidRPr="005873E7" w:rsidRDefault="00ED239F" w:rsidP="00ED239F">
      <w:pPr>
        <w:rPr>
          <w:rFonts w:asciiTheme="minorHAnsi" w:hAnsiTheme="minorHAnsi" w:cstheme="minorHAnsi"/>
          <w:b/>
          <w:sz w:val="20"/>
          <w:u w:val="single"/>
        </w:rPr>
      </w:pPr>
    </w:p>
    <w:p w14:paraId="3152E9BF"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Pr>
          <w:rFonts w:asciiTheme="minorHAnsi" w:hAnsiTheme="minorHAnsi" w:cstheme="minorHAnsi"/>
          <w:sz w:val="20"/>
        </w:rPr>
        <w:t>.</w:t>
      </w:r>
    </w:p>
    <w:p w14:paraId="54DE0E7D"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asciiTheme="minorHAnsi" w:hAnsiTheme="minorHAnsi" w:cstheme="minorHAnsi"/>
          <w:sz w:val="20"/>
        </w:rPr>
        <w:t>.</w:t>
      </w:r>
    </w:p>
    <w:p w14:paraId="65DEC3E6"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2E0E3D60"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73555826"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2C23A690"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EB9A66B"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Pr>
          <w:rFonts w:asciiTheme="minorHAnsi" w:hAnsiTheme="minorHAnsi" w:cstheme="minorHAnsi"/>
          <w:sz w:val="20"/>
        </w:rPr>
        <w:t>obu korzystania z nieruchomości</w:t>
      </w:r>
    </w:p>
    <w:p w14:paraId="63325B58" w14:textId="77777777" w:rsidR="00ED239F" w:rsidRDefault="00ED239F" w:rsidP="00ED239F">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1DE71E34" w14:textId="77777777" w:rsidR="00ED239F" w:rsidRDefault="00ED239F" w:rsidP="00ED239F">
      <w:pPr>
        <w:rPr>
          <w:rFonts w:asciiTheme="minorHAnsi" w:hAnsiTheme="minorHAnsi" w:cstheme="minorHAnsi"/>
          <w:sz w:val="20"/>
        </w:rPr>
      </w:pPr>
    </w:p>
    <w:p w14:paraId="467E858F" w14:textId="77777777" w:rsidR="00ED239F" w:rsidRPr="00B97BFD" w:rsidRDefault="00ED239F" w:rsidP="00ED239F">
      <w:pPr>
        <w:rPr>
          <w:rFonts w:asciiTheme="minorHAnsi" w:hAnsiTheme="minorHAnsi" w:cstheme="minorHAnsi"/>
          <w:sz w:val="20"/>
        </w:rPr>
      </w:pPr>
      <w:r w:rsidRPr="00B97BFD">
        <w:rPr>
          <w:rFonts w:asciiTheme="minorHAnsi" w:hAnsiTheme="minorHAnsi" w:cstheme="minorHAnsi"/>
          <w:b/>
          <w:sz w:val="20"/>
        </w:rPr>
        <w:t xml:space="preserve">UWAGA: </w:t>
      </w:r>
    </w:p>
    <w:p w14:paraId="7ED6A287" w14:textId="77777777" w:rsidR="00ED239F" w:rsidRPr="00B97BFD" w:rsidRDefault="00ED239F" w:rsidP="00ED239F">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0B25FE3F" w14:textId="77777777" w:rsidR="00ED239F" w:rsidRPr="005873E7" w:rsidRDefault="00ED239F" w:rsidP="00ED239F">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14:paraId="4B976B43" w14:textId="77777777" w:rsidR="00ED239F" w:rsidRDefault="00ED239F" w:rsidP="00ED239F">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0AFAC1E9" w14:textId="77777777" w:rsidR="00ED239F" w:rsidRPr="005873E7" w:rsidRDefault="00ED239F" w:rsidP="00ED239F">
      <w:pPr>
        <w:rPr>
          <w:rFonts w:asciiTheme="minorHAnsi" w:hAnsiTheme="minorHAnsi" w:cstheme="minorHAnsi"/>
          <w:sz w:val="20"/>
        </w:rPr>
      </w:pPr>
    </w:p>
    <w:p w14:paraId="50EDAF95" w14:textId="77777777" w:rsidR="00ED239F" w:rsidRPr="005873E7" w:rsidRDefault="00ED239F" w:rsidP="00ED239F">
      <w:pPr>
        <w:rPr>
          <w:rFonts w:asciiTheme="minorHAnsi" w:hAnsiTheme="minorHAnsi" w:cstheme="minorHAnsi"/>
          <w:sz w:val="20"/>
        </w:rPr>
      </w:pPr>
    </w:p>
    <w:p w14:paraId="4975B9D9" w14:textId="77777777" w:rsidR="00ED239F" w:rsidRPr="005873E7" w:rsidRDefault="00ED239F" w:rsidP="00ED239F">
      <w:pPr>
        <w:rPr>
          <w:rFonts w:asciiTheme="minorHAnsi" w:hAnsiTheme="minorHAnsi" w:cstheme="minorHAnsi"/>
          <w:sz w:val="20"/>
        </w:rPr>
      </w:pPr>
    </w:p>
    <w:p w14:paraId="4467A80D" w14:textId="77777777" w:rsidR="00ED239F" w:rsidRPr="005873E7" w:rsidRDefault="00ED239F" w:rsidP="00ED239F">
      <w:pPr>
        <w:rPr>
          <w:rFonts w:asciiTheme="minorHAnsi" w:hAnsiTheme="minorHAnsi" w:cstheme="minorHAnsi"/>
          <w:sz w:val="20"/>
        </w:rPr>
      </w:pPr>
    </w:p>
    <w:p w14:paraId="57A6DBFA" w14:textId="77777777" w:rsidR="00ED239F" w:rsidRPr="005873E7" w:rsidRDefault="00ED239F" w:rsidP="00ED239F">
      <w:pPr>
        <w:rPr>
          <w:rFonts w:asciiTheme="minorHAnsi" w:hAnsiTheme="minorHAnsi" w:cstheme="minorHAnsi"/>
          <w:sz w:val="20"/>
        </w:rPr>
      </w:pPr>
    </w:p>
    <w:p w14:paraId="3751FD2F" w14:textId="77777777" w:rsidR="00ED239F" w:rsidRPr="005873E7" w:rsidRDefault="00ED239F" w:rsidP="00ED239F">
      <w:pPr>
        <w:rPr>
          <w:rFonts w:asciiTheme="minorHAnsi" w:hAnsiTheme="minorHAnsi" w:cstheme="minorHAnsi"/>
          <w:sz w:val="20"/>
        </w:rPr>
      </w:pPr>
    </w:p>
    <w:p w14:paraId="5F6AB51C" w14:textId="77777777" w:rsidR="00ED239F" w:rsidRPr="005873E7" w:rsidRDefault="00ED239F" w:rsidP="00ED239F">
      <w:pPr>
        <w:rPr>
          <w:rFonts w:asciiTheme="minorHAnsi" w:hAnsiTheme="minorHAnsi" w:cstheme="minorHAnsi"/>
          <w:sz w:val="20"/>
        </w:rPr>
      </w:pPr>
    </w:p>
    <w:p w14:paraId="1BB2E67D" w14:textId="77777777" w:rsidR="00ED239F" w:rsidRPr="005873E7" w:rsidRDefault="00ED239F" w:rsidP="00ED239F">
      <w:pPr>
        <w:rPr>
          <w:rFonts w:asciiTheme="minorHAnsi" w:hAnsiTheme="minorHAnsi" w:cstheme="minorHAnsi"/>
          <w:sz w:val="20"/>
        </w:rPr>
      </w:pPr>
    </w:p>
    <w:p w14:paraId="394111CB" w14:textId="77777777" w:rsidR="00ED239F" w:rsidRPr="005873E7" w:rsidRDefault="00ED239F" w:rsidP="00ED239F">
      <w:pPr>
        <w:rPr>
          <w:rFonts w:asciiTheme="minorHAnsi" w:hAnsiTheme="minorHAnsi" w:cstheme="minorHAnsi"/>
          <w:sz w:val="20"/>
        </w:rPr>
      </w:pPr>
    </w:p>
    <w:p w14:paraId="10545E0F" w14:textId="77777777" w:rsidR="00ED239F" w:rsidRPr="005873E7" w:rsidRDefault="00ED239F" w:rsidP="00ED239F">
      <w:pPr>
        <w:rPr>
          <w:rFonts w:asciiTheme="minorHAnsi" w:hAnsiTheme="minorHAnsi" w:cstheme="minorHAnsi"/>
          <w:sz w:val="20"/>
        </w:rPr>
      </w:pPr>
    </w:p>
    <w:p w14:paraId="0FA9199A" w14:textId="77777777" w:rsidR="00ED239F" w:rsidRPr="005873E7" w:rsidRDefault="00ED239F" w:rsidP="00ED239F">
      <w:pPr>
        <w:rPr>
          <w:rFonts w:asciiTheme="minorHAnsi" w:hAnsiTheme="minorHAnsi" w:cstheme="minorHAnsi"/>
          <w:sz w:val="20"/>
        </w:rPr>
      </w:pPr>
    </w:p>
    <w:p w14:paraId="6547EC9B" w14:textId="77777777" w:rsidR="00ED239F" w:rsidRPr="005873E7" w:rsidRDefault="00ED239F" w:rsidP="00ED239F">
      <w:pPr>
        <w:rPr>
          <w:rFonts w:asciiTheme="minorHAnsi" w:hAnsiTheme="minorHAnsi" w:cstheme="minorHAnsi"/>
          <w:sz w:val="20"/>
        </w:rPr>
      </w:pPr>
    </w:p>
    <w:p w14:paraId="134CD0FA" w14:textId="77777777" w:rsidR="00ED239F" w:rsidRPr="005873E7" w:rsidRDefault="00ED239F" w:rsidP="00ED239F">
      <w:pPr>
        <w:rPr>
          <w:rFonts w:asciiTheme="minorHAnsi" w:hAnsiTheme="minorHAnsi" w:cstheme="minorHAnsi"/>
          <w:sz w:val="20"/>
        </w:rPr>
      </w:pPr>
    </w:p>
    <w:p w14:paraId="04F9B20F" w14:textId="77777777" w:rsidR="00ED239F" w:rsidRDefault="00ED239F" w:rsidP="00ED239F">
      <w:pPr>
        <w:rPr>
          <w:rFonts w:asciiTheme="minorHAnsi" w:hAnsiTheme="minorHAnsi" w:cstheme="minorHAnsi"/>
          <w:sz w:val="20"/>
        </w:rPr>
      </w:pPr>
    </w:p>
    <w:p w14:paraId="7A309581" w14:textId="77777777" w:rsidR="00ED239F" w:rsidRDefault="00ED239F" w:rsidP="00ED239F">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4E46E93" w14:textId="77777777" w:rsidR="00ED239F" w:rsidRDefault="00ED239F" w:rsidP="00ED239F">
      <w:pPr>
        <w:spacing w:line="240" w:lineRule="auto"/>
        <w:jc w:val="left"/>
        <w:rPr>
          <w:rFonts w:asciiTheme="minorHAnsi" w:hAnsiTheme="minorHAnsi" w:cstheme="minorHAnsi"/>
          <w:b/>
          <w:bCs/>
          <w:iCs/>
          <w:sz w:val="20"/>
        </w:rPr>
      </w:pPr>
    </w:p>
    <w:p w14:paraId="3A72C8DB" w14:textId="77777777" w:rsidR="00ED239F" w:rsidRDefault="00ED239F" w:rsidP="00ED239F">
      <w:pPr>
        <w:spacing w:line="240" w:lineRule="auto"/>
        <w:jc w:val="left"/>
        <w:rPr>
          <w:rFonts w:asciiTheme="minorHAnsi" w:hAnsiTheme="minorHAnsi" w:cstheme="minorHAnsi"/>
          <w:b/>
          <w:bCs/>
          <w:iCs/>
          <w:sz w:val="20"/>
        </w:rPr>
      </w:pPr>
    </w:p>
    <w:p w14:paraId="60905006" w14:textId="77777777" w:rsidR="00ED239F" w:rsidRDefault="00ED239F" w:rsidP="00ED239F">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14:paraId="1B5AE78C" w14:textId="77777777" w:rsidR="00ED239F" w:rsidRDefault="00ED239F" w:rsidP="00ED239F">
      <w:pPr>
        <w:spacing w:line="240" w:lineRule="auto"/>
        <w:jc w:val="left"/>
        <w:rPr>
          <w:rFonts w:asciiTheme="minorHAnsi" w:hAnsiTheme="minorHAnsi" w:cstheme="minorHAnsi"/>
          <w:b/>
          <w:bCs/>
          <w:iCs/>
          <w:sz w:val="20"/>
        </w:rPr>
      </w:pPr>
    </w:p>
    <w:p w14:paraId="0971B8E2" w14:textId="77777777" w:rsidR="00ED239F" w:rsidRPr="005873E7" w:rsidRDefault="00ED239F" w:rsidP="00ED239F">
      <w:pPr>
        <w:spacing w:line="240" w:lineRule="auto"/>
        <w:jc w:val="left"/>
        <w:rPr>
          <w:rFonts w:asciiTheme="minorHAnsi" w:hAnsiTheme="minorHAnsi" w:cstheme="minorHAnsi"/>
          <w:b/>
          <w:bCs/>
          <w:iCs/>
          <w:sz w:val="20"/>
        </w:rPr>
      </w:pPr>
    </w:p>
    <w:p w14:paraId="6ACE7377" w14:textId="77777777" w:rsidR="00ED239F" w:rsidRDefault="00ED239F" w:rsidP="00ED239F">
      <w:pPr>
        <w:spacing w:line="240" w:lineRule="auto"/>
        <w:rPr>
          <w:rFonts w:asciiTheme="minorHAnsi" w:hAnsiTheme="minorHAnsi" w:cstheme="minorHAnsi"/>
          <w:b/>
          <w:sz w:val="20"/>
          <w:u w:val="single"/>
        </w:rPr>
      </w:pPr>
    </w:p>
    <w:p w14:paraId="0D30935F" w14:textId="77777777" w:rsidR="00ED239F" w:rsidRDefault="00ED239F" w:rsidP="00ED239F">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1B924FCC" w14:textId="77777777" w:rsidR="00ED239F" w:rsidRDefault="00ED239F" w:rsidP="00ED239F">
      <w:pPr>
        <w:spacing w:line="240" w:lineRule="auto"/>
        <w:jc w:val="center"/>
        <w:rPr>
          <w:rFonts w:asciiTheme="minorHAnsi" w:hAnsiTheme="minorHAnsi" w:cstheme="minorHAnsi"/>
          <w:b/>
          <w:sz w:val="20"/>
          <w:u w:val="single"/>
        </w:rPr>
      </w:pPr>
    </w:p>
    <w:p w14:paraId="570C05FF" w14:textId="77777777" w:rsidR="00ED239F" w:rsidRPr="005873E7" w:rsidRDefault="00ED239F" w:rsidP="00ED239F">
      <w:pPr>
        <w:spacing w:line="240" w:lineRule="auto"/>
        <w:rPr>
          <w:rFonts w:asciiTheme="minorHAnsi" w:hAnsiTheme="minorHAnsi" w:cstheme="minorHAnsi"/>
          <w:b/>
          <w:sz w:val="20"/>
          <w:u w:val="single"/>
        </w:rPr>
      </w:pPr>
    </w:p>
    <w:p w14:paraId="034EED05"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05E78314"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D9C5AD4"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12554935" w14:textId="77777777" w:rsidR="00ED239F" w:rsidRPr="005873E7" w:rsidRDefault="00ED239F" w:rsidP="00ED239F">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6CE62472" w14:textId="77777777" w:rsidR="00ED239F" w:rsidRPr="005873E7" w:rsidRDefault="00ED239F" w:rsidP="00ED239F">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41115B9" w14:textId="77777777" w:rsidR="00ED239F" w:rsidRPr="005873E7" w:rsidRDefault="00ED239F" w:rsidP="00ED239F">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2E7B3672" w14:textId="77777777" w:rsidR="00ED239F" w:rsidRPr="005873E7" w:rsidRDefault="00ED239F" w:rsidP="00ED239F">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14:paraId="47E47DE5"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23BE82CD"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5EACA652"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20758C4E" w14:textId="77777777" w:rsidR="00ED239F" w:rsidRPr="005873E7" w:rsidRDefault="00ED239F" w:rsidP="00ED239F">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5894511E" w14:textId="77777777" w:rsidR="00ED239F" w:rsidRDefault="00ED239F" w:rsidP="00ED239F">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CF8E25C" w14:textId="77777777" w:rsidR="00ED239F" w:rsidRPr="005873E7" w:rsidRDefault="00ED239F" w:rsidP="00ED239F"/>
    <w:p w14:paraId="0310C3EF" w14:textId="77777777" w:rsidR="00ED239F" w:rsidRPr="005873E7" w:rsidRDefault="00ED239F" w:rsidP="00ED239F"/>
    <w:p w14:paraId="35395981" w14:textId="77777777" w:rsidR="00ED239F" w:rsidRDefault="00ED239F" w:rsidP="00ED239F">
      <w:pPr>
        <w:spacing w:after="200" w:line="276" w:lineRule="auto"/>
        <w:jc w:val="left"/>
      </w:pPr>
      <w:r>
        <w:br w:type="page"/>
      </w:r>
    </w:p>
    <w:p w14:paraId="742B6DBF" w14:textId="77777777" w:rsidR="00ED239F" w:rsidRPr="005873E7" w:rsidRDefault="00ED239F" w:rsidP="00ED239F"/>
    <w:p w14:paraId="411E3EF5" w14:textId="77777777" w:rsidR="00ED239F" w:rsidRDefault="00ED239F" w:rsidP="00ED239F">
      <w:pPr>
        <w:rPr>
          <w:rFonts w:asciiTheme="minorHAnsi" w:hAnsiTheme="minorHAnsi" w:cstheme="minorHAnsi"/>
          <w:b/>
          <w:bCs/>
          <w:iCs/>
          <w:sz w:val="20"/>
        </w:rPr>
      </w:pPr>
    </w:p>
    <w:p w14:paraId="40621F89" w14:textId="77777777" w:rsidR="00ED239F" w:rsidRPr="005A20E4" w:rsidRDefault="00ED239F" w:rsidP="00ED239F">
      <w:pPr>
        <w:rPr>
          <w:rFonts w:asciiTheme="minorHAnsi" w:hAnsiTheme="minorHAnsi" w:cstheme="minorHAnsi"/>
          <w:b/>
          <w:bCs/>
          <w:iCs/>
          <w:color w:val="00B0F0"/>
          <w:sz w:val="20"/>
        </w:rPr>
      </w:pPr>
      <w:r w:rsidRPr="003A2CBB">
        <w:rPr>
          <w:rFonts w:asciiTheme="minorHAnsi" w:hAnsiTheme="minorHAnsi" w:cstheme="minorHAnsi"/>
          <w:b/>
          <w:bCs/>
          <w:iCs/>
          <w:sz w:val="20"/>
        </w:rPr>
        <w:t xml:space="preserve">Załącznik nr 1.3 do </w:t>
      </w:r>
      <w:r>
        <w:rPr>
          <w:rFonts w:asciiTheme="minorHAnsi" w:hAnsiTheme="minorHAnsi" w:cstheme="minorHAnsi"/>
          <w:b/>
          <w:bCs/>
          <w:iCs/>
          <w:sz w:val="20"/>
        </w:rPr>
        <w:t>SWZ -</w:t>
      </w:r>
      <w:r w:rsidRPr="00EC1CD7">
        <w:rPr>
          <w:rFonts w:asciiTheme="minorHAnsi" w:hAnsiTheme="minorHAnsi" w:cstheme="minorHAnsi"/>
          <w:b/>
          <w:bCs/>
          <w:iCs/>
          <w:sz w:val="20"/>
        </w:rPr>
        <w:t xml:space="preserve"> Wzór umowy o udostępnieniu nieruchomości </w:t>
      </w:r>
      <w:r w:rsidRPr="00EC1CD7">
        <w:rPr>
          <w:rFonts w:asciiTheme="minorHAnsi" w:hAnsiTheme="minorHAnsi" w:cstheme="minorHAnsi"/>
          <w:b/>
          <w:sz w:val="20"/>
        </w:rPr>
        <w:t>w celu budowy urządzeń energetycznych</w:t>
      </w:r>
    </w:p>
    <w:p w14:paraId="0F609F24" w14:textId="77777777" w:rsidR="00ED239F" w:rsidRDefault="00ED239F" w:rsidP="00ED239F">
      <w:pPr>
        <w:rPr>
          <w:rFonts w:asciiTheme="minorHAnsi" w:hAnsiTheme="minorHAnsi" w:cstheme="minorHAnsi"/>
          <w:b/>
          <w:bCs/>
          <w:iCs/>
          <w:sz w:val="20"/>
        </w:rPr>
      </w:pPr>
    </w:p>
    <w:p w14:paraId="08C5EFCA" w14:textId="77777777" w:rsidR="00ED239F" w:rsidRPr="003A2CBB" w:rsidRDefault="00ED239F" w:rsidP="00ED239F">
      <w:pPr>
        <w:rPr>
          <w:rFonts w:asciiTheme="minorHAnsi" w:hAnsiTheme="minorHAnsi" w:cstheme="minorHAnsi"/>
          <w:b/>
          <w:bCs/>
          <w:iCs/>
          <w:sz w:val="20"/>
        </w:rPr>
      </w:pPr>
    </w:p>
    <w:p w14:paraId="2C8CC557" w14:textId="77777777" w:rsidR="00ED239F" w:rsidRDefault="00ED239F" w:rsidP="00ED239F">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2F7B73D9" w14:textId="77777777" w:rsidR="00ED239F" w:rsidRDefault="00ED239F" w:rsidP="00ED239F">
      <w:pPr>
        <w:jc w:val="center"/>
        <w:rPr>
          <w:rFonts w:asciiTheme="minorHAnsi" w:hAnsiTheme="minorHAnsi" w:cstheme="minorHAnsi"/>
          <w:b/>
          <w:sz w:val="20"/>
          <w:u w:val="single"/>
        </w:rPr>
      </w:pPr>
      <w:r>
        <w:rPr>
          <w:rFonts w:asciiTheme="minorHAnsi" w:hAnsiTheme="minorHAnsi" w:cstheme="minorHAnsi"/>
          <w:b/>
          <w:sz w:val="20"/>
          <w:u w:val="single"/>
        </w:rPr>
        <w:t xml:space="preserve">UDOSTĘPNIENIA NIERUCHOMOŚCI </w:t>
      </w:r>
    </w:p>
    <w:p w14:paraId="2E180C1F" w14:textId="77777777" w:rsidR="00ED239F" w:rsidRDefault="00ED239F" w:rsidP="00ED239F">
      <w:pPr>
        <w:jc w:val="center"/>
        <w:rPr>
          <w:rFonts w:asciiTheme="minorHAnsi" w:hAnsiTheme="minorHAnsi" w:cstheme="minorHAnsi"/>
          <w:b/>
          <w:sz w:val="20"/>
          <w:u w:val="single"/>
        </w:rPr>
      </w:pPr>
    </w:p>
    <w:p w14:paraId="6B95D541" w14:textId="77777777" w:rsidR="00ED239F" w:rsidRPr="00AD604E" w:rsidRDefault="00ED239F" w:rsidP="00ED239F">
      <w:pPr>
        <w:rPr>
          <w:rFonts w:asciiTheme="minorHAnsi" w:hAnsiTheme="minorHAnsi" w:cstheme="minorHAnsi"/>
          <w:b/>
          <w:sz w:val="20"/>
          <w:u w:val="single"/>
        </w:rPr>
      </w:pPr>
      <w:r w:rsidRPr="00A6238A">
        <w:rPr>
          <w:rFonts w:asciiTheme="minorHAnsi" w:hAnsiTheme="minorHAnsi" w:cstheme="minorHAnsi"/>
          <w:sz w:val="20"/>
        </w:rPr>
        <w:t xml:space="preserve">zawarta w dniu .................................. </w:t>
      </w:r>
      <w:r>
        <w:rPr>
          <w:rFonts w:asciiTheme="minorHAnsi" w:hAnsiTheme="minorHAnsi" w:cstheme="minorHAnsi"/>
          <w:sz w:val="20"/>
        </w:rPr>
        <w:t xml:space="preserve"> w …………………………………………</w:t>
      </w:r>
      <w:r w:rsidRPr="00A6238A">
        <w:rPr>
          <w:rFonts w:asciiTheme="minorHAnsi" w:hAnsiTheme="minorHAnsi" w:cstheme="minorHAnsi"/>
          <w:sz w:val="20"/>
        </w:rPr>
        <w:t>pomiędzy:</w:t>
      </w:r>
    </w:p>
    <w:p w14:paraId="6E231034" w14:textId="77777777" w:rsidR="00ED239F" w:rsidRPr="00501897" w:rsidRDefault="00ED239F" w:rsidP="00ED239F">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PGE Dystrybucja</w:t>
      </w:r>
      <w:r>
        <w:rPr>
          <w:rFonts w:asciiTheme="minorHAnsi" w:hAnsiTheme="minorHAnsi" w:cstheme="minorHAnsi"/>
          <w:bCs/>
          <w:sz w:val="20"/>
        </w:rPr>
        <w:t xml:space="preserve"> Spółka Akcyjna Oddział Łódź</w:t>
      </w:r>
      <w:r w:rsidRPr="00501897">
        <w:rPr>
          <w:rFonts w:asciiTheme="minorHAnsi" w:hAnsiTheme="minorHAnsi" w:cstheme="minorHAnsi"/>
          <w:bCs/>
          <w:sz w:val="20"/>
        </w:rPr>
        <w:t xml:space="preserve"> </w:t>
      </w:r>
      <w:r>
        <w:rPr>
          <w:rFonts w:asciiTheme="minorHAnsi" w:hAnsiTheme="minorHAnsi" w:cstheme="minorHAnsi"/>
          <w:sz w:val="20"/>
        </w:rPr>
        <w:t>z siedzibą w  Łodzi, adres: 90-021 Łódź, ul. Tuwima 58</w:t>
      </w:r>
      <w:r w:rsidRPr="00501897">
        <w:rPr>
          <w:rFonts w:asciiTheme="minorHAnsi" w:hAnsiTheme="minorHAnsi" w:cstheme="minorHAnsi"/>
          <w:sz w:val="20"/>
        </w:rPr>
        <w:t>, reprezentowaną w niniejszej umowie na podstawie pełnomocnictwa z dnia ……</w:t>
      </w:r>
      <w:r>
        <w:rPr>
          <w:rFonts w:asciiTheme="minorHAnsi" w:hAnsiTheme="minorHAnsi" w:cstheme="minorHAnsi"/>
          <w:sz w:val="20"/>
        </w:rPr>
        <w:t>……………</w:t>
      </w:r>
      <w:r w:rsidRPr="00501897">
        <w:rPr>
          <w:rFonts w:asciiTheme="minorHAnsi" w:hAnsiTheme="minorHAnsi" w:cstheme="minorHAnsi"/>
          <w:sz w:val="20"/>
        </w:rPr>
        <w:t>…………….. (stanowiącego załącznik nr 1) przez:</w:t>
      </w:r>
    </w:p>
    <w:p w14:paraId="523182D1" w14:textId="77777777" w:rsidR="00ED239F" w:rsidRPr="00A6238A" w:rsidRDefault="00ED239F" w:rsidP="00ED239F">
      <w:pPr>
        <w:rPr>
          <w:rFonts w:asciiTheme="minorHAnsi" w:hAnsiTheme="minorHAnsi" w:cstheme="minorHAnsi"/>
          <w:sz w:val="20"/>
        </w:rPr>
      </w:pPr>
      <w:r>
        <w:rPr>
          <w:rFonts w:asciiTheme="minorHAnsi" w:hAnsiTheme="minorHAnsi" w:cstheme="minorHAnsi"/>
          <w:sz w:val="20"/>
        </w:rPr>
        <w:t>-  ………………………………………………………………………………………………………………………………………………………………………</w:t>
      </w:r>
    </w:p>
    <w:p w14:paraId="5074635E"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 xml:space="preserve">zwanymi w dalszej części umowy </w:t>
      </w:r>
      <w:r w:rsidRPr="00AD604E">
        <w:rPr>
          <w:rFonts w:asciiTheme="minorHAnsi" w:hAnsiTheme="minorHAnsi" w:cstheme="minorHAnsi"/>
          <w:b/>
          <w:sz w:val="20"/>
        </w:rPr>
        <w:t>Inwestorem,</w:t>
      </w:r>
      <w:r w:rsidRPr="00A6238A">
        <w:rPr>
          <w:rFonts w:asciiTheme="minorHAnsi" w:hAnsiTheme="minorHAnsi" w:cstheme="minorHAnsi"/>
          <w:sz w:val="20"/>
        </w:rPr>
        <w:t xml:space="preserve"> </w:t>
      </w:r>
    </w:p>
    <w:p w14:paraId="1C14E604"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a:</w:t>
      </w:r>
    </w:p>
    <w:p w14:paraId="68C8EB43" w14:textId="77777777" w:rsidR="00ED239F" w:rsidRPr="00AD604E" w:rsidRDefault="00ED239F" w:rsidP="00ED239F">
      <w:pPr>
        <w:spacing w:after="120" w:line="240" w:lineRule="auto"/>
        <w:rPr>
          <w:rFonts w:asciiTheme="minorHAnsi" w:eastAsiaTheme="minorHAnsi" w:hAnsiTheme="minorHAnsi" w:cstheme="minorHAnsi"/>
          <w:b/>
          <w:sz w:val="20"/>
        </w:rPr>
      </w:pPr>
      <w:r w:rsidRPr="00AD604E">
        <w:rPr>
          <w:rFonts w:asciiTheme="minorHAnsi" w:eastAsiaTheme="minorHAnsi" w:hAnsiTheme="minorHAnsi" w:cstheme="minorHAnsi"/>
          <w:sz w:val="20"/>
        </w:rPr>
        <w:t>Panią/Panem ............................................................................................</w:t>
      </w:r>
      <w:r w:rsidRPr="00AD604E">
        <w:rPr>
          <w:rFonts w:asciiTheme="minorHAnsi" w:eastAsiaTheme="minorHAnsi" w:hAnsiTheme="minorHAnsi" w:cstheme="minorHAnsi"/>
          <w:b/>
          <w:sz w:val="20"/>
        </w:rPr>
        <w:t xml:space="preserve"> </w:t>
      </w:r>
    </w:p>
    <w:p w14:paraId="7EF651F0" w14:textId="77777777" w:rsidR="00ED239F" w:rsidRPr="00AD604E" w:rsidRDefault="00ED239F" w:rsidP="00ED239F">
      <w:pPr>
        <w:spacing w:after="120" w:line="240" w:lineRule="auto"/>
        <w:rPr>
          <w:rFonts w:asciiTheme="minorHAnsi" w:eastAsiaTheme="minorHAnsi" w:hAnsiTheme="minorHAnsi" w:cstheme="minorHAnsi"/>
          <w:bCs/>
          <w:sz w:val="20"/>
        </w:rPr>
      </w:pPr>
      <w:r w:rsidRPr="00AD604E">
        <w:rPr>
          <w:rFonts w:asciiTheme="minorHAnsi" w:eastAsiaTheme="minorHAnsi" w:hAnsiTheme="minorHAnsi" w:cstheme="minorHAnsi"/>
          <w:bCs/>
          <w:sz w:val="20"/>
        </w:rPr>
        <w:t>zam. w .......................................................................................................</w:t>
      </w:r>
    </w:p>
    <w:p w14:paraId="4AB253E8" w14:textId="77777777" w:rsidR="00ED239F" w:rsidRPr="00AD604E" w:rsidRDefault="00ED239F" w:rsidP="00ED239F">
      <w:pPr>
        <w:spacing w:after="120" w:line="240" w:lineRule="auto"/>
        <w:rPr>
          <w:rFonts w:asciiTheme="minorHAnsi" w:eastAsiaTheme="minorHAnsi" w:hAnsiTheme="minorHAnsi" w:cstheme="minorHAnsi"/>
          <w:bCs/>
          <w:i/>
          <w:sz w:val="20"/>
        </w:rPr>
      </w:pPr>
      <w:r w:rsidRPr="00AD604E">
        <w:rPr>
          <w:rFonts w:asciiTheme="minorHAnsi" w:eastAsiaTheme="minorHAnsi" w:hAnsiTheme="minorHAnsi" w:cstheme="minorHAnsi"/>
          <w:bCs/>
          <w:sz w:val="20"/>
        </w:rPr>
        <w:t>PESEL: ........................................................................................................</w:t>
      </w:r>
    </w:p>
    <w:p w14:paraId="3649BE87" w14:textId="77777777" w:rsidR="00ED239F" w:rsidRPr="00A6238A" w:rsidRDefault="00ED239F" w:rsidP="00ED239F">
      <w:pPr>
        <w:rPr>
          <w:rFonts w:asciiTheme="minorHAnsi" w:hAnsiTheme="minorHAnsi" w:cstheme="minorHAnsi"/>
          <w:sz w:val="20"/>
        </w:rPr>
      </w:pPr>
      <w:r w:rsidRPr="00AD604E">
        <w:rPr>
          <w:rFonts w:asciiTheme="minorHAnsi" w:eastAsiaTheme="minorHAnsi" w:hAnsiTheme="minorHAnsi" w:cstheme="minorHAnsi"/>
          <w:bCs/>
          <w:i/>
          <w:sz w:val="20"/>
        </w:rPr>
        <w:t>Legitymującą/ym  się dowodem osobistym  ..............................................</w:t>
      </w:r>
    </w:p>
    <w:p w14:paraId="461F1350"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 xml:space="preserve">zwanym dalej </w:t>
      </w:r>
      <w:r w:rsidRPr="00AD604E">
        <w:rPr>
          <w:rFonts w:asciiTheme="minorHAnsi" w:hAnsiTheme="minorHAnsi" w:cstheme="minorHAnsi"/>
          <w:b/>
          <w:sz w:val="20"/>
        </w:rPr>
        <w:t>Właścicielem nieruchomości</w:t>
      </w:r>
      <w:r w:rsidRPr="00A6238A">
        <w:rPr>
          <w:rFonts w:asciiTheme="minorHAnsi" w:hAnsiTheme="minorHAnsi" w:cstheme="minorHAnsi"/>
          <w:sz w:val="20"/>
        </w:rPr>
        <w:t>.</w:t>
      </w:r>
    </w:p>
    <w:p w14:paraId="3134CED6" w14:textId="77777777" w:rsidR="00ED239F" w:rsidRPr="00A6238A" w:rsidRDefault="00ED239F" w:rsidP="00ED239F">
      <w:pPr>
        <w:rPr>
          <w:rFonts w:asciiTheme="minorHAnsi" w:hAnsiTheme="minorHAnsi" w:cstheme="minorHAnsi"/>
          <w:sz w:val="20"/>
        </w:rPr>
      </w:pPr>
    </w:p>
    <w:p w14:paraId="51EFBB5D" w14:textId="77777777" w:rsidR="00ED239F" w:rsidRPr="00A6238A" w:rsidRDefault="00ED239F" w:rsidP="00ED239F">
      <w:pPr>
        <w:numPr>
          <w:ilvl w:val="0"/>
          <w:numId w:val="23"/>
        </w:numPr>
        <w:jc w:val="center"/>
        <w:rPr>
          <w:rFonts w:asciiTheme="minorHAnsi" w:hAnsiTheme="minorHAnsi" w:cstheme="minorHAnsi"/>
          <w:b/>
          <w:sz w:val="20"/>
        </w:rPr>
      </w:pPr>
    </w:p>
    <w:p w14:paraId="74F3AD88" w14:textId="77777777" w:rsidR="00ED239F" w:rsidRPr="00A6238A" w:rsidRDefault="00ED239F" w:rsidP="00ED239F">
      <w:pPr>
        <w:numPr>
          <w:ilvl w:val="0"/>
          <w:numId w:val="20"/>
        </w:numPr>
        <w:rPr>
          <w:rFonts w:asciiTheme="minorHAnsi" w:hAnsiTheme="minorHAnsi" w:cstheme="minorHAnsi"/>
          <w:sz w:val="20"/>
        </w:rPr>
      </w:pPr>
      <w:r w:rsidRPr="00A6238A">
        <w:rPr>
          <w:rFonts w:asciiTheme="minorHAnsi" w:hAnsiTheme="minorHAnsi" w:cstheme="minorHAnsi"/>
          <w:sz w:val="20"/>
        </w:rPr>
        <w:t>Właściciel</w:t>
      </w:r>
      <w:r>
        <w:rPr>
          <w:rFonts w:asciiTheme="minorHAnsi" w:hAnsiTheme="minorHAnsi" w:cstheme="minorHAnsi"/>
          <w:sz w:val="20"/>
        </w:rPr>
        <w:t xml:space="preserve"> </w:t>
      </w:r>
      <w:r w:rsidRPr="00A6238A">
        <w:rPr>
          <w:rFonts w:asciiTheme="minorHAnsi" w:hAnsiTheme="minorHAnsi" w:cstheme="minorHAnsi"/>
          <w:sz w:val="20"/>
        </w:rPr>
        <w:t xml:space="preserve">nieruchomości </w:t>
      </w:r>
      <w:r>
        <w:rPr>
          <w:rFonts w:asciiTheme="minorHAnsi" w:hAnsiTheme="minorHAnsi" w:cstheme="minorHAnsi"/>
          <w:sz w:val="20"/>
        </w:rPr>
        <w:t>-</w:t>
      </w:r>
      <w:r w:rsidRPr="00A6238A">
        <w:rPr>
          <w:rFonts w:asciiTheme="minorHAnsi" w:hAnsiTheme="minorHAnsi" w:cstheme="minorHAnsi"/>
          <w:sz w:val="20"/>
        </w:rPr>
        <w:t>dz</w:t>
      </w:r>
      <w:r>
        <w:rPr>
          <w:rFonts w:asciiTheme="minorHAnsi" w:hAnsiTheme="minorHAnsi" w:cstheme="minorHAnsi"/>
          <w:sz w:val="20"/>
        </w:rPr>
        <w:t>iałki nr .............. obręb ……….………..….….. nr KW </w:t>
      </w:r>
      <w:r w:rsidRPr="00A6238A">
        <w:rPr>
          <w:rFonts w:asciiTheme="minorHAnsi" w:hAnsiTheme="minorHAnsi" w:cstheme="minorHAnsi"/>
          <w:sz w:val="20"/>
        </w:rPr>
        <w:t>………………..……</w:t>
      </w:r>
      <w:r>
        <w:rPr>
          <w:rFonts w:asciiTheme="minorHAnsi" w:hAnsiTheme="minorHAnsi" w:cstheme="minorHAnsi"/>
          <w:sz w:val="20"/>
        </w:rPr>
        <w:t>……………….</w:t>
      </w:r>
      <w:r w:rsidRPr="00A6238A">
        <w:rPr>
          <w:rFonts w:asciiTheme="minorHAnsi" w:hAnsiTheme="minorHAnsi" w:cstheme="minorHAnsi"/>
          <w:sz w:val="20"/>
        </w:rPr>
        <w:t>.…</w:t>
      </w:r>
      <w:r>
        <w:rPr>
          <w:rFonts w:asciiTheme="minorHAnsi" w:hAnsiTheme="minorHAnsi" w:cstheme="minorHAnsi"/>
          <w:sz w:val="20"/>
        </w:rPr>
        <w:t xml:space="preserve"> położonej w </w:t>
      </w:r>
      <w:r w:rsidRPr="00A6238A">
        <w:rPr>
          <w:rFonts w:asciiTheme="minorHAnsi" w:hAnsiTheme="minorHAnsi" w:cstheme="minorHAnsi"/>
          <w:sz w:val="20"/>
        </w:rPr>
        <w:t xml:space="preserve"> ..............................................</w:t>
      </w:r>
      <w:r>
        <w:rPr>
          <w:rFonts w:asciiTheme="minorHAnsi" w:hAnsiTheme="minorHAnsi" w:cstheme="minorHAnsi"/>
          <w:sz w:val="20"/>
        </w:rPr>
        <w:t>................. oświadcza, że </w:t>
      </w:r>
      <w:r w:rsidRPr="00A6238A">
        <w:rPr>
          <w:rFonts w:asciiTheme="minorHAnsi" w:hAnsiTheme="minorHAnsi" w:cstheme="minorHAnsi"/>
          <w:sz w:val="20"/>
        </w:rPr>
        <w:t>wyraża zgodę na udostępnienie swojej nieruchomości w celu</w:t>
      </w:r>
      <w:r>
        <w:rPr>
          <w:rFonts w:asciiTheme="minorHAnsi" w:hAnsiTheme="minorHAnsi" w:cstheme="minorHAnsi"/>
          <w:sz w:val="20"/>
        </w:rPr>
        <w:t xml:space="preserve"> budowy urządzeń energetycznych: ………………………………………………………………………….</w:t>
      </w:r>
    </w:p>
    <w:p w14:paraId="435536F0" w14:textId="77777777" w:rsidR="00ED239F" w:rsidRPr="00A6238A" w:rsidRDefault="00ED239F" w:rsidP="00ED239F">
      <w:pPr>
        <w:rPr>
          <w:rFonts w:asciiTheme="minorHAnsi" w:hAnsiTheme="minorHAnsi" w:cstheme="minorHAnsi"/>
          <w:sz w:val="20"/>
        </w:rPr>
      </w:pPr>
    </w:p>
    <w:p w14:paraId="37296AD5" w14:textId="77777777" w:rsidR="00ED239F" w:rsidRPr="00A6238A" w:rsidRDefault="00ED239F" w:rsidP="00ED239F">
      <w:pPr>
        <w:numPr>
          <w:ilvl w:val="0"/>
          <w:numId w:val="20"/>
        </w:numPr>
        <w:rPr>
          <w:rFonts w:asciiTheme="minorHAnsi" w:hAnsiTheme="minorHAnsi" w:cstheme="minorHAnsi"/>
          <w:sz w:val="20"/>
        </w:rPr>
      </w:pPr>
      <w:r w:rsidRPr="00A6238A">
        <w:rPr>
          <w:rFonts w:asciiTheme="minorHAnsi" w:hAnsiTheme="minorHAnsi" w:cstheme="minorHAnsi"/>
          <w:sz w:val="20"/>
        </w:rPr>
        <w:t>Właściciel nieruchomości wyraża zgodę na umieszczenie ur</w:t>
      </w:r>
      <w:r>
        <w:rPr>
          <w:rFonts w:asciiTheme="minorHAnsi" w:hAnsiTheme="minorHAnsi" w:cstheme="minorHAnsi"/>
          <w:sz w:val="20"/>
        </w:rPr>
        <w:t>ządzeń elektroenergetycznych na </w:t>
      </w:r>
      <w:r w:rsidRPr="00A6238A">
        <w:rPr>
          <w:rFonts w:asciiTheme="minorHAnsi" w:hAnsiTheme="minorHAnsi" w:cstheme="minorHAnsi"/>
          <w:sz w:val="20"/>
        </w:rPr>
        <w:t>ww.</w:t>
      </w:r>
      <w:r>
        <w:rPr>
          <w:rFonts w:asciiTheme="minorHAnsi" w:hAnsiTheme="minorHAnsi" w:cstheme="minorHAnsi"/>
          <w:sz w:val="20"/>
        </w:rPr>
        <w:t> </w:t>
      </w:r>
      <w:r w:rsidRPr="00A6238A">
        <w:rPr>
          <w:rFonts w:asciiTheme="minorHAnsi" w:hAnsiTheme="minorHAnsi" w:cstheme="minorHAnsi"/>
          <w:sz w:val="20"/>
        </w:rPr>
        <w:t xml:space="preserve">nieruchomości oraz na wejście służb energetycznych ze sprzętem na teren w celu wykonania niezbędnych prac związanych z budową a w przyszłości </w:t>
      </w:r>
      <w:r>
        <w:rPr>
          <w:rFonts w:asciiTheme="minorHAnsi" w:hAnsiTheme="minorHAnsi" w:cstheme="minorHAnsi"/>
          <w:sz w:val="20"/>
        </w:rPr>
        <w:t>z przebudową, remontami, eksploatacją lub </w:t>
      </w:r>
      <w:r w:rsidRPr="00A6238A">
        <w:rPr>
          <w:rFonts w:asciiTheme="minorHAnsi" w:hAnsiTheme="minorHAnsi" w:cstheme="minorHAnsi"/>
          <w:sz w:val="20"/>
        </w:rPr>
        <w:t>naprawą wybudowanych urządzeń elektroenergetycznych.</w:t>
      </w:r>
    </w:p>
    <w:p w14:paraId="4AF43875" w14:textId="77777777" w:rsidR="00ED239F" w:rsidRPr="00A6238A" w:rsidRDefault="00ED239F" w:rsidP="00ED239F">
      <w:pPr>
        <w:numPr>
          <w:ilvl w:val="0"/>
          <w:numId w:val="20"/>
        </w:numPr>
        <w:rPr>
          <w:rFonts w:asciiTheme="minorHAnsi" w:hAnsiTheme="minorHAnsi" w:cstheme="minorHAnsi"/>
          <w:sz w:val="20"/>
        </w:rPr>
      </w:pPr>
      <w:r w:rsidRPr="00A6238A">
        <w:rPr>
          <w:rFonts w:asciiTheme="minorHAnsi" w:hAnsiTheme="minorHAnsi" w:cstheme="minorHAnsi"/>
          <w:sz w:val="20"/>
        </w:rPr>
        <w:t>St</w:t>
      </w:r>
      <w:r>
        <w:rPr>
          <w:rFonts w:asciiTheme="minorHAnsi" w:hAnsiTheme="minorHAnsi" w:cstheme="minorHAnsi"/>
          <w:sz w:val="20"/>
        </w:rPr>
        <w:t xml:space="preserve">rony oświadczają, że lokalizację  inwestycji opisanej w ust.1 </w:t>
      </w:r>
      <w:r w:rsidRPr="00A6238A">
        <w:rPr>
          <w:rFonts w:asciiTheme="minorHAnsi" w:hAnsiTheme="minorHAnsi" w:cstheme="minorHAnsi"/>
          <w:sz w:val="20"/>
        </w:rPr>
        <w:t xml:space="preserve"> zobrazowano na mapie stanowiącej załącznik nr 2 do niniejszej umowy.</w:t>
      </w:r>
    </w:p>
    <w:p w14:paraId="1626BA7F" w14:textId="77777777" w:rsidR="00ED239F" w:rsidRPr="00A6238A" w:rsidRDefault="00ED239F" w:rsidP="00ED239F">
      <w:pPr>
        <w:numPr>
          <w:ilvl w:val="0"/>
          <w:numId w:val="23"/>
        </w:numPr>
        <w:jc w:val="center"/>
        <w:rPr>
          <w:rFonts w:asciiTheme="minorHAnsi" w:hAnsiTheme="minorHAnsi" w:cstheme="minorHAnsi"/>
          <w:b/>
          <w:sz w:val="20"/>
        </w:rPr>
      </w:pPr>
    </w:p>
    <w:p w14:paraId="66CD5361" w14:textId="77777777" w:rsidR="00ED239F" w:rsidRPr="00A6238A"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w:t>
      </w:r>
      <w:r>
        <w:rPr>
          <w:rFonts w:asciiTheme="minorHAnsi" w:hAnsiTheme="minorHAnsi" w:cstheme="minorHAnsi"/>
          <w:sz w:val="20"/>
        </w:rPr>
        <w:t>iązanych z budową, remontem lub </w:t>
      </w:r>
      <w:r w:rsidRPr="00A6238A">
        <w:rPr>
          <w:rFonts w:asciiTheme="minorHAnsi" w:hAnsiTheme="minorHAnsi" w:cstheme="minorHAnsi"/>
          <w:sz w:val="20"/>
        </w:rPr>
        <w:t>eksploatacją i naprawą ww. urządzeń energetycznych zostaną oszacowane w trakcie prowadzonych robót na zasadzie porozumienia Stron lub przez rzeczoznawcę majątkowego, a stosowne odszkodowanie wypłacone w ciągu 2-ch miesięcy od daty ich powstania.</w:t>
      </w:r>
    </w:p>
    <w:p w14:paraId="6E04A7BF" w14:textId="77777777" w:rsidR="00ED239F" w:rsidRPr="00A6238A" w:rsidRDefault="00ED239F" w:rsidP="00ED239F">
      <w:pPr>
        <w:numPr>
          <w:ilvl w:val="0"/>
          <w:numId w:val="21"/>
        </w:numPr>
        <w:rPr>
          <w:rFonts w:asciiTheme="minorHAnsi" w:hAnsiTheme="minorHAnsi" w:cstheme="minorHAnsi"/>
          <w:sz w:val="20"/>
        </w:rPr>
      </w:pPr>
      <w:r>
        <w:rPr>
          <w:rFonts w:asciiTheme="minorHAnsi" w:hAnsiTheme="minorHAnsi" w:cstheme="minorHAnsi"/>
          <w:sz w:val="20"/>
        </w:rPr>
        <w:t>Opisane w ust</w:t>
      </w:r>
      <w:r w:rsidRPr="00A6238A">
        <w:rPr>
          <w:rFonts w:asciiTheme="minorHAnsi" w:hAnsiTheme="minorHAnsi" w:cstheme="minorHAnsi"/>
          <w:sz w:val="20"/>
        </w:rPr>
        <w:t>. 1 odszkodowanie, które będzie jednorazowe i ostateczne, obejmować będzie wypłatę należności za zniszczone uprawy i nasadzenia, zniszczenie struktury</w:t>
      </w:r>
      <w:r>
        <w:rPr>
          <w:rFonts w:asciiTheme="minorHAnsi" w:hAnsiTheme="minorHAnsi" w:cstheme="minorHAnsi"/>
          <w:sz w:val="20"/>
        </w:rPr>
        <w:t xml:space="preserve"> gleby wraz z odszkodowaniem za </w:t>
      </w:r>
      <w:r w:rsidRPr="00A6238A">
        <w:rPr>
          <w:rFonts w:asciiTheme="minorHAnsi" w:hAnsiTheme="minorHAnsi" w:cstheme="minorHAnsi"/>
          <w:sz w:val="20"/>
        </w:rPr>
        <w:t xml:space="preserve">rekultywację. wynikającym z realizacji inwestycji opisanej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w:t>
      </w:r>
    </w:p>
    <w:p w14:paraId="43A43FB9" w14:textId="77777777" w:rsidR="00ED239F" w:rsidRPr="00A6238A"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Inwestor oświadcza, że w przypadku uszkodzenia obiektów małej architektury lub utwardzonych nawierzchni obiekty te zostaną przywrócone do stanu pierwotnego. Na wykonane roboty Inwestor udzieli gwarancji.</w:t>
      </w:r>
    </w:p>
    <w:p w14:paraId="0F2D876F" w14:textId="77777777" w:rsidR="00ED239F" w:rsidRPr="00A6238A"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60B15E07" w14:textId="77777777" w:rsidR="00ED239F"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0F710EEF" w14:textId="77777777" w:rsidR="00ED239F" w:rsidRPr="00A6238A" w:rsidRDefault="00ED239F" w:rsidP="00ED239F">
      <w:pPr>
        <w:ind w:left="360"/>
        <w:rPr>
          <w:rFonts w:asciiTheme="minorHAnsi" w:hAnsiTheme="minorHAnsi" w:cstheme="minorHAnsi"/>
          <w:sz w:val="20"/>
        </w:rPr>
      </w:pPr>
    </w:p>
    <w:p w14:paraId="7F5698DF" w14:textId="77777777" w:rsidR="00ED239F" w:rsidRPr="00A6238A" w:rsidRDefault="00ED239F" w:rsidP="00ED239F">
      <w:pPr>
        <w:numPr>
          <w:ilvl w:val="0"/>
          <w:numId w:val="23"/>
        </w:numPr>
        <w:jc w:val="center"/>
        <w:rPr>
          <w:rFonts w:asciiTheme="minorHAnsi" w:hAnsiTheme="minorHAnsi" w:cstheme="minorHAnsi"/>
          <w:b/>
          <w:sz w:val="20"/>
        </w:rPr>
      </w:pPr>
    </w:p>
    <w:p w14:paraId="3833B01A" w14:textId="77777777" w:rsidR="00ED239F" w:rsidRPr="00A6238A" w:rsidRDefault="00ED239F" w:rsidP="00ED239F">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 </w:t>
      </w:r>
    </w:p>
    <w:p w14:paraId="31F7B07C" w14:textId="77777777" w:rsidR="00ED239F" w:rsidRPr="00A6238A" w:rsidRDefault="00ED239F" w:rsidP="00ED239F">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 </w:t>
      </w:r>
      <w:r>
        <w:rPr>
          <w:rFonts w:asciiTheme="minorHAnsi" w:hAnsiTheme="minorHAnsi" w:cstheme="minorHAnsi"/>
          <w:sz w:val="20"/>
        </w:rPr>
        <w:t>przypadku sprzedaży nieruchomości</w:t>
      </w:r>
      <w:r w:rsidRPr="00A6238A">
        <w:rPr>
          <w:rFonts w:asciiTheme="minorHAnsi" w:hAnsiTheme="minorHAnsi" w:cstheme="minorHAnsi"/>
          <w:sz w:val="20"/>
        </w:rPr>
        <w:t xml:space="preserve"> w całości lub części, do której odnosi się niniejsza umowa, Właściciel nieruchomości zobowiązuje się pisemnie poinformować przyszłego nabywcę o zawartych w niej zobowiązaniach.</w:t>
      </w:r>
    </w:p>
    <w:p w14:paraId="063A5320" w14:textId="77777777" w:rsidR="00ED239F" w:rsidRPr="00A6238A" w:rsidRDefault="00ED239F" w:rsidP="00ED239F">
      <w:pPr>
        <w:numPr>
          <w:ilvl w:val="0"/>
          <w:numId w:val="23"/>
        </w:numPr>
        <w:jc w:val="center"/>
        <w:rPr>
          <w:rFonts w:asciiTheme="minorHAnsi" w:hAnsiTheme="minorHAnsi" w:cstheme="minorHAnsi"/>
          <w:b/>
          <w:sz w:val="20"/>
        </w:rPr>
      </w:pPr>
    </w:p>
    <w:p w14:paraId="0693B072"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 xml:space="preserve">Dane osobowe pozyskane w wyniku procesu inwestycyjnego będą przez PGE </w:t>
      </w:r>
      <w:r>
        <w:rPr>
          <w:rFonts w:asciiTheme="minorHAnsi" w:hAnsiTheme="minorHAnsi" w:cstheme="minorHAnsi"/>
          <w:sz w:val="20"/>
        </w:rPr>
        <w:t>Dystrybucja chronione zgodnie z </w:t>
      </w:r>
      <w:r w:rsidRPr="00A6238A">
        <w:rPr>
          <w:rFonts w:asciiTheme="minorHAnsi" w:hAnsiTheme="minorHAnsi" w:cstheme="minorHAnsi"/>
          <w:sz w:val="20"/>
        </w:rPr>
        <w:t>zapisami zawartymi w Klauzuli Informacyjnej</w:t>
      </w:r>
      <w:r>
        <w:rPr>
          <w:rFonts w:asciiTheme="minorHAnsi" w:hAnsiTheme="minorHAnsi" w:cstheme="minorHAnsi"/>
          <w:sz w:val="20"/>
        </w:rPr>
        <w:t>,</w:t>
      </w:r>
      <w:r w:rsidRPr="00A6238A">
        <w:rPr>
          <w:rFonts w:asciiTheme="minorHAnsi" w:hAnsiTheme="minorHAnsi" w:cstheme="minorHAnsi"/>
          <w:sz w:val="20"/>
        </w:rPr>
        <w:t xml:space="preserve"> będącej załącznikiem do niniejszej umowy.</w:t>
      </w:r>
    </w:p>
    <w:p w14:paraId="6AE4B345" w14:textId="77777777" w:rsidR="00ED239F" w:rsidRPr="00A6238A" w:rsidRDefault="00ED239F" w:rsidP="00ED239F">
      <w:pPr>
        <w:numPr>
          <w:ilvl w:val="0"/>
          <w:numId w:val="23"/>
        </w:numPr>
        <w:jc w:val="center"/>
        <w:rPr>
          <w:rFonts w:asciiTheme="minorHAnsi" w:hAnsiTheme="minorHAnsi" w:cstheme="minorHAnsi"/>
          <w:b/>
          <w:sz w:val="20"/>
        </w:rPr>
      </w:pPr>
    </w:p>
    <w:p w14:paraId="62BE3E33"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w:t>
      </w:r>
      <w:r>
        <w:rPr>
          <w:rFonts w:asciiTheme="minorHAnsi" w:hAnsiTheme="minorHAnsi" w:cstheme="minorHAnsi"/>
          <w:sz w:val="20"/>
        </w:rPr>
        <w:t>ą właściwe sądy powszechne, a w </w:t>
      </w:r>
      <w:r w:rsidRPr="00A6238A">
        <w:rPr>
          <w:rFonts w:asciiTheme="minorHAnsi" w:hAnsiTheme="minorHAnsi" w:cstheme="minorHAnsi"/>
          <w:sz w:val="20"/>
        </w:rPr>
        <w:t>sprawach nieuregulowanych niniejszą um</w:t>
      </w:r>
      <w:r>
        <w:rPr>
          <w:rFonts w:asciiTheme="minorHAnsi" w:hAnsiTheme="minorHAnsi" w:cstheme="minorHAnsi"/>
          <w:sz w:val="20"/>
        </w:rPr>
        <w:t>ową zastosowanie mają przepisy Kodeksu cywilnego.</w:t>
      </w:r>
    </w:p>
    <w:p w14:paraId="3765062A" w14:textId="77777777" w:rsidR="00ED239F" w:rsidRPr="00A6238A" w:rsidRDefault="00ED239F" w:rsidP="00ED239F">
      <w:pPr>
        <w:numPr>
          <w:ilvl w:val="0"/>
          <w:numId w:val="23"/>
        </w:numPr>
        <w:jc w:val="center"/>
        <w:rPr>
          <w:rFonts w:asciiTheme="minorHAnsi" w:hAnsiTheme="minorHAnsi" w:cstheme="minorHAnsi"/>
          <w:b/>
          <w:sz w:val="20"/>
        </w:rPr>
      </w:pPr>
    </w:p>
    <w:p w14:paraId="39AA58B8"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Umowę sporządzono w dwóch jednobrzmiących egzemplarzach</w:t>
      </w:r>
      <w:r>
        <w:rPr>
          <w:rFonts w:asciiTheme="minorHAnsi" w:hAnsiTheme="minorHAnsi" w:cstheme="minorHAnsi"/>
          <w:sz w:val="20"/>
        </w:rPr>
        <w:t>,</w:t>
      </w:r>
      <w:r w:rsidRPr="00A6238A">
        <w:rPr>
          <w:rFonts w:asciiTheme="minorHAnsi" w:hAnsiTheme="minorHAnsi" w:cstheme="minorHAnsi"/>
          <w:sz w:val="20"/>
        </w:rPr>
        <w:t xml:space="preserve"> po jednym dla każdej ze stron.</w:t>
      </w:r>
    </w:p>
    <w:p w14:paraId="571A4E0E" w14:textId="77777777" w:rsidR="00ED239F" w:rsidRDefault="00ED239F" w:rsidP="00ED239F">
      <w:pPr>
        <w:rPr>
          <w:rFonts w:asciiTheme="minorHAnsi" w:hAnsiTheme="minorHAnsi" w:cstheme="minorHAnsi"/>
          <w:sz w:val="20"/>
        </w:rPr>
      </w:pPr>
    </w:p>
    <w:p w14:paraId="2731464E" w14:textId="77777777" w:rsidR="00ED239F" w:rsidRDefault="00ED239F" w:rsidP="00ED239F">
      <w:pPr>
        <w:rPr>
          <w:rFonts w:asciiTheme="minorHAnsi" w:hAnsiTheme="minorHAnsi" w:cstheme="minorHAnsi"/>
          <w:sz w:val="20"/>
        </w:rPr>
      </w:pPr>
    </w:p>
    <w:p w14:paraId="2862E24C" w14:textId="77777777" w:rsidR="00ED239F" w:rsidRPr="00A6238A" w:rsidRDefault="00ED239F" w:rsidP="00ED239F">
      <w:pPr>
        <w:rPr>
          <w:rFonts w:asciiTheme="minorHAnsi" w:hAnsiTheme="minorHAnsi" w:cstheme="minorHAnsi"/>
          <w:sz w:val="20"/>
        </w:rPr>
      </w:pPr>
    </w:p>
    <w:p w14:paraId="74904DC8"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Załączniki:</w:t>
      </w:r>
    </w:p>
    <w:p w14:paraId="5F04D921"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580AC158"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Załącznik nr 2 – Załącznik graficzny.</w:t>
      </w:r>
    </w:p>
    <w:p w14:paraId="2FA83E90"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Załącznik nr 3 -  Klauzula Informacyjna</w:t>
      </w:r>
    </w:p>
    <w:p w14:paraId="6474DBDF" w14:textId="77777777" w:rsidR="00ED239F" w:rsidRPr="00A6238A" w:rsidRDefault="00ED239F" w:rsidP="00ED239F">
      <w:pPr>
        <w:rPr>
          <w:rFonts w:asciiTheme="minorHAnsi" w:hAnsiTheme="minorHAnsi" w:cstheme="minorHAnsi"/>
          <w:sz w:val="20"/>
        </w:rPr>
      </w:pPr>
    </w:p>
    <w:p w14:paraId="7223F7BD" w14:textId="77777777" w:rsidR="00ED239F" w:rsidRPr="00A6238A" w:rsidRDefault="00ED239F" w:rsidP="00ED239F">
      <w:pPr>
        <w:rPr>
          <w:rFonts w:asciiTheme="minorHAnsi" w:hAnsiTheme="minorHAnsi" w:cstheme="minorHAnsi"/>
          <w:sz w:val="20"/>
        </w:rPr>
      </w:pPr>
    </w:p>
    <w:p w14:paraId="68E405EB" w14:textId="77777777" w:rsidR="00ED239F" w:rsidRDefault="00ED239F" w:rsidP="00ED239F">
      <w:pPr>
        <w:jc w:val="center"/>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Właściciel nieruchomości</w:t>
      </w:r>
    </w:p>
    <w:p w14:paraId="0EC3F6BE" w14:textId="77777777" w:rsidR="00ED239F" w:rsidRPr="0002462E" w:rsidRDefault="00ED239F" w:rsidP="00ED239F">
      <w:pPr>
        <w:rPr>
          <w:rFonts w:asciiTheme="minorHAnsi" w:hAnsiTheme="minorHAnsi" w:cstheme="minorHAnsi"/>
          <w:sz w:val="20"/>
        </w:rPr>
      </w:pPr>
    </w:p>
    <w:p w14:paraId="0EDD9FDB" w14:textId="77777777" w:rsidR="00ED239F" w:rsidRPr="0002462E" w:rsidRDefault="00ED239F" w:rsidP="00ED239F">
      <w:pPr>
        <w:rPr>
          <w:rFonts w:asciiTheme="minorHAnsi" w:hAnsiTheme="minorHAnsi" w:cstheme="minorHAnsi"/>
          <w:sz w:val="20"/>
        </w:rPr>
      </w:pPr>
    </w:p>
    <w:p w14:paraId="674A5D50" w14:textId="77777777" w:rsidR="00ED239F" w:rsidRPr="0002462E" w:rsidRDefault="00ED239F" w:rsidP="00ED239F">
      <w:pPr>
        <w:rPr>
          <w:rFonts w:asciiTheme="minorHAnsi" w:hAnsiTheme="minorHAnsi" w:cstheme="minorHAnsi"/>
          <w:sz w:val="20"/>
        </w:rPr>
      </w:pPr>
    </w:p>
    <w:p w14:paraId="2AEAAE37" w14:textId="77777777" w:rsidR="00ED239F" w:rsidRPr="0002462E" w:rsidRDefault="00ED239F" w:rsidP="00ED239F">
      <w:pPr>
        <w:rPr>
          <w:rFonts w:asciiTheme="minorHAnsi" w:hAnsiTheme="minorHAnsi" w:cstheme="minorHAnsi"/>
          <w:sz w:val="20"/>
        </w:rPr>
      </w:pPr>
    </w:p>
    <w:p w14:paraId="082A39E4" w14:textId="77777777" w:rsidR="00ED239F" w:rsidRPr="0002462E" w:rsidRDefault="00ED239F" w:rsidP="00ED239F">
      <w:pPr>
        <w:rPr>
          <w:rFonts w:asciiTheme="minorHAnsi" w:hAnsiTheme="minorHAnsi" w:cstheme="minorHAnsi"/>
          <w:sz w:val="20"/>
        </w:rPr>
      </w:pPr>
    </w:p>
    <w:p w14:paraId="56FBA55C" w14:textId="77777777" w:rsidR="00ED239F" w:rsidRPr="003A2610" w:rsidRDefault="00ED239F" w:rsidP="00ED239F">
      <w:pPr>
        <w:rPr>
          <w:rFonts w:asciiTheme="minorHAnsi" w:hAnsiTheme="minorHAnsi" w:cstheme="minorHAnsi"/>
          <w:b/>
          <w:sz w:val="20"/>
        </w:rPr>
      </w:pPr>
    </w:p>
    <w:p w14:paraId="0F03A9D8" w14:textId="77777777" w:rsidR="00ED239F" w:rsidRPr="00A6238A" w:rsidRDefault="00ED239F" w:rsidP="00ED239F">
      <w:pPr>
        <w:rPr>
          <w:rFonts w:asciiTheme="minorHAnsi" w:hAnsiTheme="minorHAnsi" w:cstheme="minorHAnsi"/>
          <w:sz w:val="20"/>
        </w:rPr>
      </w:pPr>
    </w:p>
    <w:p w14:paraId="1A977AC5" w14:textId="77777777" w:rsidR="00ED239F" w:rsidRPr="00A6238A" w:rsidRDefault="00ED239F" w:rsidP="00ED239F">
      <w:pPr>
        <w:rPr>
          <w:rFonts w:asciiTheme="minorHAnsi" w:hAnsiTheme="minorHAnsi" w:cstheme="minorHAnsi"/>
          <w:sz w:val="20"/>
        </w:rPr>
      </w:pPr>
    </w:p>
    <w:p w14:paraId="404D8CFE" w14:textId="77777777" w:rsidR="00ED239F" w:rsidRPr="00A6238A" w:rsidRDefault="00ED239F" w:rsidP="00ED239F">
      <w:pPr>
        <w:rPr>
          <w:rFonts w:asciiTheme="minorHAnsi" w:hAnsiTheme="minorHAnsi" w:cstheme="minorHAnsi"/>
          <w:sz w:val="20"/>
        </w:rPr>
      </w:pPr>
    </w:p>
    <w:p w14:paraId="7A26B34D" w14:textId="77777777" w:rsidR="00ED239F" w:rsidRPr="00A6238A" w:rsidRDefault="00ED239F" w:rsidP="00ED239F">
      <w:pPr>
        <w:rPr>
          <w:rFonts w:asciiTheme="minorHAnsi" w:hAnsiTheme="minorHAnsi" w:cstheme="minorHAnsi"/>
          <w:sz w:val="20"/>
        </w:rPr>
      </w:pPr>
    </w:p>
    <w:p w14:paraId="39B998AB" w14:textId="77777777" w:rsidR="00ED239F" w:rsidRPr="00A6238A" w:rsidRDefault="00ED239F" w:rsidP="00ED239F">
      <w:pPr>
        <w:rPr>
          <w:rFonts w:asciiTheme="minorHAnsi" w:hAnsiTheme="minorHAnsi" w:cstheme="minorHAnsi"/>
          <w:sz w:val="20"/>
        </w:rPr>
      </w:pPr>
    </w:p>
    <w:p w14:paraId="2022B02A" w14:textId="77777777" w:rsidR="00ED239F" w:rsidRPr="00A6238A" w:rsidRDefault="00ED239F" w:rsidP="00ED239F">
      <w:pPr>
        <w:rPr>
          <w:rFonts w:asciiTheme="minorHAnsi" w:hAnsiTheme="minorHAnsi" w:cstheme="minorHAnsi"/>
          <w:sz w:val="20"/>
        </w:rPr>
      </w:pPr>
    </w:p>
    <w:p w14:paraId="6DCCFF24" w14:textId="77777777" w:rsidR="00ED239F" w:rsidRPr="00A6238A" w:rsidRDefault="00ED239F" w:rsidP="00ED239F">
      <w:pPr>
        <w:rPr>
          <w:rFonts w:asciiTheme="minorHAnsi" w:hAnsiTheme="minorHAnsi" w:cstheme="minorHAnsi"/>
          <w:sz w:val="20"/>
        </w:rPr>
      </w:pPr>
    </w:p>
    <w:p w14:paraId="6C64F7A5" w14:textId="77777777" w:rsidR="00ED239F" w:rsidRPr="00A6238A" w:rsidRDefault="00ED239F" w:rsidP="00ED239F">
      <w:pPr>
        <w:rPr>
          <w:rFonts w:asciiTheme="minorHAnsi" w:hAnsiTheme="minorHAnsi" w:cstheme="minorHAnsi"/>
          <w:sz w:val="20"/>
        </w:rPr>
      </w:pPr>
      <w:r w:rsidRPr="007F1B03">
        <w:rPr>
          <w:rFonts w:asciiTheme="minorHAnsi" w:hAnsiTheme="minorHAnsi" w:cstheme="minorHAnsi"/>
          <w:b/>
          <w:bCs/>
          <w:iCs/>
          <w:sz w:val="20"/>
        </w:rPr>
        <w:t xml:space="preserve">Załącznik nr 1.4 do SWZ - </w:t>
      </w:r>
      <w:r w:rsidRPr="00EC1CD7">
        <w:rPr>
          <w:rFonts w:asciiTheme="minorHAnsi" w:hAnsiTheme="minorHAnsi" w:cstheme="minorHAnsi"/>
          <w:b/>
          <w:sz w:val="20"/>
        </w:rPr>
        <w:t>Wzór porozumienia o ustanowienie nieodpłatnej służebności przesyłu</w:t>
      </w:r>
    </w:p>
    <w:p w14:paraId="787D609C" w14:textId="77777777" w:rsidR="00ED239F" w:rsidRPr="00A6238A" w:rsidRDefault="00ED239F" w:rsidP="00ED239F">
      <w:pPr>
        <w:rPr>
          <w:rFonts w:asciiTheme="minorHAnsi" w:hAnsiTheme="minorHAnsi" w:cstheme="minorHAnsi"/>
          <w:sz w:val="20"/>
        </w:rPr>
      </w:pPr>
    </w:p>
    <w:p w14:paraId="7CF0419F" w14:textId="77777777" w:rsidR="00ED239F" w:rsidRPr="00B649C3" w:rsidRDefault="00ED239F" w:rsidP="00ED239F">
      <w:pPr>
        <w:tabs>
          <w:tab w:val="left" w:pos="690"/>
          <w:tab w:val="center" w:pos="4479"/>
        </w:tabs>
        <w:jc w:val="center"/>
        <w:rPr>
          <w:rFonts w:asciiTheme="minorHAnsi" w:hAnsiTheme="minorHAnsi" w:cstheme="minorHAnsi"/>
          <w:b/>
          <w:sz w:val="20"/>
          <w:u w:val="single"/>
        </w:rPr>
      </w:pPr>
      <w:r w:rsidRPr="00B649C3">
        <w:rPr>
          <w:rFonts w:asciiTheme="minorHAnsi" w:hAnsiTheme="minorHAnsi" w:cstheme="minorHAnsi"/>
          <w:b/>
          <w:sz w:val="20"/>
          <w:u w:val="single"/>
        </w:rPr>
        <w:t>POROZUMIENIE</w:t>
      </w:r>
    </w:p>
    <w:p w14:paraId="281261D5" w14:textId="77777777" w:rsidR="00ED239F" w:rsidRPr="00B649C3" w:rsidRDefault="00ED239F" w:rsidP="00ED239F">
      <w:pPr>
        <w:jc w:val="center"/>
        <w:rPr>
          <w:rFonts w:asciiTheme="minorHAnsi" w:hAnsiTheme="minorHAnsi" w:cstheme="minorHAnsi"/>
          <w:b/>
          <w:sz w:val="20"/>
          <w:u w:val="single"/>
        </w:rPr>
      </w:pPr>
    </w:p>
    <w:p w14:paraId="643FDF99"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zawarte w dniu .................................. w ………………………………………………… pomiędzy:</w:t>
      </w:r>
    </w:p>
    <w:p w14:paraId="0171EBC5"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w:t>
      </w:r>
      <w:r>
        <w:rPr>
          <w:rFonts w:asciiTheme="minorHAnsi" w:hAnsiTheme="minorHAnsi" w:cstheme="minorHAnsi"/>
          <w:sz w:val="20"/>
        </w:rPr>
        <w:br/>
      </w:r>
      <w:r w:rsidRPr="00B649C3">
        <w:rPr>
          <w:rFonts w:asciiTheme="minorHAnsi" w:hAnsiTheme="minorHAnsi" w:cstheme="minorHAnsi"/>
          <w:sz w:val="20"/>
        </w:rPr>
        <w:t xml:space="preserve">VI Wydział Gospodarczy pod nr KRS: 0000343124, NIP: 946-25-93-855, REGON: 060552840, Kapitał zakładowy: 9 729 424 160 zł w pełni opłacony, w imieniu którego działa: </w:t>
      </w:r>
      <w:r w:rsidRPr="00B649C3">
        <w:rPr>
          <w:rFonts w:asciiTheme="minorHAnsi" w:hAnsiTheme="minorHAnsi" w:cstheme="minorHAnsi"/>
          <w:bCs/>
          <w:sz w:val="20"/>
        </w:rPr>
        <w:t xml:space="preserve">PGE Dystrybucja Spółka Akcyjna Oddział Łódź </w:t>
      </w:r>
      <w:r w:rsidRPr="00B649C3">
        <w:rPr>
          <w:rFonts w:asciiTheme="minorHAnsi" w:hAnsiTheme="minorHAnsi" w:cstheme="minorHAnsi"/>
          <w:sz w:val="20"/>
        </w:rPr>
        <w:t>z siedzibą w Łodzi, adres: 90-021 Łódź, ul. Tuwima 58, reprezentowaną w niniejszej umowie na podstawie pełnomocnictwa z dnia ……………………….…….. (stanowiącego załącznik nr 1) przez:</w:t>
      </w:r>
    </w:p>
    <w:p w14:paraId="0A6E895C"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vertAlign w:val="superscript"/>
        </w:rPr>
        <w:t>-………………………………………………………………………………………………………………………………………………………………………………………………………………………………………………………………</w:t>
      </w:r>
      <w:r w:rsidRPr="00B649C3">
        <w:rPr>
          <w:rFonts w:asciiTheme="minorHAnsi" w:hAnsiTheme="minorHAnsi" w:cstheme="minorHAnsi"/>
          <w:sz w:val="20"/>
          <w:vertAlign w:val="superscript"/>
        </w:rPr>
        <w:br/>
      </w:r>
      <w:r w:rsidRPr="00B649C3">
        <w:rPr>
          <w:rFonts w:asciiTheme="minorHAnsi" w:hAnsiTheme="minorHAnsi" w:cstheme="minorHAnsi"/>
          <w:sz w:val="20"/>
        </w:rPr>
        <w:t xml:space="preserve">zwaną w dalszej części umowy </w:t>
      </w:r>
      <w:r w:rsidRPr="00B649C3">
        <w:rPr>
          <w:rFonts w:asciiTheme="minorHAnsi" w:hAnsiTheme="minorHAnsi" w:cstheme="minorHAnsi"/>
          <w:b/>
          <w:sz w:val="20"/>
        </w:rPr>
        <w:t>Inwestorem</w:t>
      </w:r>
      <w:r w:rsidRPr="00B649C3">
        <w:rPr>
          <w:rFonts w:asciiTheme="minorHAnsi" w:hAnsiTheme="minorHAnsi" w:cstheme="minorHAnsi"/>
          <w:sz w:val="20"/>
        </w:rPr>
        <w:t xml:space="preserve">, </w:t>
      </w:r>
    </w:p>
    <w:p w14:paraId="4D984904"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a</w:t>
      </w:r>
    </w:p>
    <w:p w14:paraId="66360571" w14:textId="77777777" w:rsidR="00ED239F" w:rsidRPr="00B649C3" w:rsidRDefault="00ED239F" w:rsidP="00ED239F">
      <w:pPr>
        <w:spacing w:after="120" w:line="240" w:lineRule="auto"/>
        <w:rPr>
          <w:rFonts w:asciiTheme="minorHAnsi" w:eastAsiaTheme="minorHAnsi" w:hAnsiTheme="minorHAnsi" w:cstheme="minorHAnsi"/>
          <w:b/>
          <w:sz w:val="20"/>
        </w:rPr>
      </w:pPr>
      <w:r w:rsidRPr="00B649C3">
        <w:rPr>
          <w:rFonts w:asciiTheme="minorHAnsi" w:eastAsiaTheme="minorHAnsi" w:hAnsiTheme="minorHAnsi" w:cstheme="minorHAnsi"/>
          <w:sz w:val="20"/>
        </w:rPr>
        <w:t>Panią/Panem ............................................................................................</w:t>
      </w:r>
      <w:r w:rsidRPr="00B649C3">
        <w:rPr>
          <w:rFonts w:asciiTheme="minorHAnsi" w:eastAsiaTheme="minorHAnsi" w:hAnsiTheme="minorHAnsi" w:cstheme="minorHAnsi"/>
          <w:b/>
          <w:sz w:val="20"/>
        </w:rPr>
        <w:t xml:space="preserve"> </w:t>
      </w:r>
    </w:p>
    <w:p w14:paraId="417BA042" w14:textId="77777777" w:rsidR="00ED239F" w:rsidRPr="00B649C3" w:rsidRDefault="00ED239F" w:rsidP="00ED239F">
      <w:pPr>
        <w:spacing w:after="120" w:line="240" w:lineRule="auto"/>
        <w:rPr>
          <w:rFonts w:asciiTheme="minorHAnsi" w:eastAsiaTheme="minorHAnsi" w:hAnsiTheme="minorHAnsi" w:cstheme="minorHAnsi"/>
          <w:bCs/>
          <w:sz w:val="20"/>
        </w:rPr>
      </w:pPr>
      <w:r w:rsidRPr="00B649C3">
        <w:rPr>
          <w:rFonts w:asciiTheme="minorHAnsi" w:eastAsiaTheme="minorHAnsi" w:hAnsiTheme="minorHAnsi" w:cstheme="minorHAnsi"/>
          <w:bCs/>
          <w:sz w:val="20"/>
        </w:rPr>
        <w:t>zam. w .......................................................................................................</w:t>
      </w:r>
    </w:p>
    <w:p w14:paraId="3EBFE682" w14:textId="77777777" w:rsidR="00ED239F" w:rsidRPr="00B649C3" w:rsidRDefault="00ED239F" w:rsidP="00ED239F">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sz w:val="20"/>
        </w:rPr>
        <w:t>PESEL: ........................................................................................................</w:t>
      </w:r>
    </w:p>
    <w:p w14:paraId="62FADD98" w14:textId="77777777" w:rsidR="00ED239F" w:rsidRPr="00B649C3" w:rsidRDefault="00ED239F" w:rsidP="00ED239F">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i/>
          <w:sz w:val="20"/>
        </w:rPr>
        <w:t>Legitymującą/ym  się dowodem osobistym  ..............................................</w:t>
      </w:r>
    </w:p>
    <w:p w14:paraId="4D13FE4A"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 xml:space="preserve">zwaną/ym dalej </w:t>
      </w:r>
      <w:r w:rsidRPr="00B649C3">
        <w:rPr>
          <w:rFonts w:asciiTheme="minorHAnsi" w:hAnsiTheme="minorHAnsi" w:cstheme="minorHAnsi"/>
          <w:b/>
          <w:sz w:val="20"/>
        </w:rPr>
        <w:t>Właścicielem nieruchomości</w:t>
      </w:r>
      <w:r w:rsidRPr="00B649C3">
        <w:rPr>
          <w:rFonts w:asciiTheme="minorHAnsi" w:hAnsiTheme="minorHAnsi" w:cstheme="minorHAnsi"/>
          <w:sz w:val="20"/>
        </w:rPr>
        <w:t>.</w:t>
      </w:r>
    </w:p>
    <w:p w14:paraId="130F3035" w14:textId="77777777" w:rsidR="00ED239F" w:rsidRPr="00B649C3" w:rsidRDefault="00ED239F" w:rsidP="00ED239F">
      <w:pPr>
        <w:numPr>
          <w:ilvl w:val="0"/>
          <w:numId w:val="23"/>
        </w:numPr>
        <w:spacing w:after="200" w:line="276" w:lineRule="auto"/>
        <w:jc w:val="center"/>
        <w:rPr>
          <w:rFonts w:asciiTheme="minorHAnsi" w:hAnsiTheme="minorHAnsi" w:cstheme="minorHAnsi"/>
          <w:b/>
          <w:sz w:val="20"/>
        </w:rPr>
      </w:pPr>
    </w:p>
    <w:p w14:paraId="48B91421" w14:textId="77777777" w:rsidR="00ED239F" w:rsidRPr="00B649C3" w:rsidRDefault="00ED239F" w:rsidP="00ED239F">
      <w:pPr>
        <w:spacing w:line="360" w:lineRule="auto"/>
        <w:rPr>
          <w:rFonts w:asciiTheme="minorHAnsi" w:eastAsiaTheme="minorHAnsi" w:hAnsiTheme="minorHAnsi" w:cstheme="minorHAnsi"/>
          <w:sz w:val="20"/>
        </w:rPr>
      </w:pPr>
      <w:r w:rsidRPr="00B649C3">
        <w:rPr>
          <w:rFonts w:asciiTheme="minorHAnsi" w:hAnsiTheme="minorHAnsi" w:cstheme="minorHAnsi"/>
          <w:sz w:val="20"/>
        </w:rPr>
        <w:t>Właściciel (Współwłaściciel) nieruchomości oświadcza, że:</w:t>
      </w:r>
    </w:p>
    <w:p w14:paraId="7F461CA3" w14:textId="77777777" w:rsidR="00ED239F" w:rsidRPr="00B649C3" w:rsidRDefault="00ED239F" w:rsidP="00ED239F">
      <w:pPr>
        <w:numPr>
          <w:ilvl w:val="0"/>
          <w:numId w:val="31"/>
        </w:numPr>
        <w:spacing w:after="200" w:line="360" w:lineRule="auto"/>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 xml:space="preserve">jest właścicielem/użytkownikiem wieczystym nieruchomości, uregulowanej w księdze wieczystej </w:t>
      </w:r>
      <w:r w:rsidRPr="00B649C3">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3FC59393" w14:textId="77777777" w:rsidR="00ED239F" w:rsidRPr="00B649C3" w:rsidRDefault="00ED239F" w:rsidP="00ED239F">
      <w:pPr>
        <w:numPr>
          <w:ilvl w:val="0"/>
          <w:numId w:val="31"/>
        </w:numPr>
        <w:spacing w:after="200" w:line="276" w:lineRule="auto"/>
        <w:contextualSpacing/>
        <w:jc w:val="left"/>
        <w:rPr>
          <w:rFonts w:asciiTheme="minorHAnsi" w:hAnsiTheme="minorHAnsi" w:cstheme="minorHAnsi"/>
          <w:sz w:val="20"/>
        </w:rPr>
      </w:pPr>
      <w:r w:rsidRPr="00B649C3">
        <w:rPr>
          <w:rFonts w:asciiTheme="minorHAnsi" w:hAnsiTheme="minorHAnsi" w:cstheme="minorHAnsi"/>
          <w:sz w:val="20"/>
        </w:rPr>
        <w:t>wyraża zgodę na udostępnienie swojej nieruchomości w celu budowy urządzeń elektroenergetycznych w postaci:………………………………………………………………………</w:t>
      </w:r>
      <w:r>
        <w:rPr>
          <w:rFonts w:asciiTheme="minorHAnsi" w:hAnsiTheme="minorHAnsi" w:cstheme="minorHAnsi"/>
          <w:sz w:val="20"/>
        </w:rPr>
        <w:t>……………………………………………………………………………</w:t>
      </w:r>
    </w:p>
    <w:p w14:paraId="19BB39B5" w14:textId="77777777" w:rsidR="00ED239F" w:rsidRPr="00B649C3" w:rsidRDefault="00ED239F" w:rsidP="00ED239F">
      <w:pPr>
        <w:rPr>
          <w:rFonts w:asciiTheme="minorHAnsi" w:hAnsiTheme="minorHAnsi" w:cstheme="minorHAnsi"/>
          <w:sz w:val="20"/>
        </w:rPr>
      </w:pPr>
    </w:p>
    <w:p w14:paraId="3EA19D49" w14:textId="77777777" w:rsidR="00ED239F" w:rsidRPr="00B649C3" w:rsidRDefault="00ED239F" w:rsidP="00ED239F">
      <w:pPr>
        <w:jc w:val="center"/>
        <w:rPr>
          <w:rFonts w:asciiTheme="minorHAnsi" w:hAnsiTheme="minorHAnsi" w:cstheme="minorHAnsi"/>
          <w:b/>
          <w:sz w:val="20"/>
        </w:rPr>
      </w:pPr>
      <w:r w:rsidRPr="00B649C3">
        <w:rPr>
          <w:rFonts w:asciiTheme="minorHAnsi" w:hAnsiTheme="minorHAnsi" w:cstheme="minorHAnsi"/>
          <w:b/>
          <w:sz w:val="20"/>
        </w:rPr>
        <w:t>§2</w:t>
      </w:r>
    </w:p>
    <w:p w14:paraId="591BCCC3" w14:textId="77777777" w:rsidR="00ED239F" w:rsidRPr="00B649C3" w:rsidRDefault="00ED239F" w:rsidP="00ED239F">
      <w:pPr>
        <w:jc w:val="center"/>
        <w:rPr>
          <w:rFonts w:asciiTheme="minorHAnsi" w:hAnsiTheme="minorHAnsi" w:cstheme="minorHAnsi"/>
          <w:b/>
          <w:sz w:val="20"/>
        </w:rPr>
      </w:pPr>
    </w:p>
    <w:p w14:paraId="1A8B4D7A" w14:textId="77777777" w:rsidR="00ED239F" w:rsidRPr="00B649C3" w:rsidRDefault="00ED239F" w:rsidP="00ED239F">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ustanowi, na czas nieokreślony, na rzecz </w:t>
      </w:r>
      <w:r w:rsidRPr="00B649C3">
        <w:rPr>
          <w:rFonts w:asciiTheme="minorHAnsi" w:eastAsiaTheme="minorHAnsi" w:hAnsiTheme="minorHAnsi" w:cstheme="minorHAnsi"/>
          <w:b/>
          <w:sz w:val="20"/>
        </w:rPr>
        <w:t>PGE Dystrybucja S.A. z siedzibą w Lublinie</w:t>
      </w:r>
      <w:r w:rsidRPr="00B649C3">
        <w:rPr>
          <w:rFonts w:asciiTheme="minorHAnsi" w:eastAsiaTheme="minorHAnsi" w:hAnsiTheme="minorHAnsi" w:cstheme="minorHAnsi"/>
          <w:sz w:val="20"/>
        </w:rPr>
        <w:t xml:space="preserve"> nieodpłatną służebność przesyłu na nieruchomości /prawie użytkowania wieczystego, opisanej w § 1 ust.1, przy czym wykonywanie tego prawa ograniczać się będzie do wchodzącej w skład tej nieruchomości działki/działek  nr ………………….</w:t>
      </w:r>
    </w:p>
    <w:p w14:paraId="6D2805BA" w14:textId="77777777" w:rsidR="00ED239F" w:rsidRPr="00B649C3" w:rsidRDefault="00ED239F" w:rsidP="00ED239F">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 której mowa w ust.1 niniejszego paragrafu, będzie polegała na prawie korzystania z pasa gruntu na trasie przebiegu infrastruktury elektroenergetycznej, w tym: </w:t>
      </w:r>
    </w:p>
    <w:p w14:paraId="3370AA8E" w14:textId="77777777" w:rsidR="00ED239F" w:rsidRPr="00B649C3" w:rsidRDefault="00ED239F" w:rsidP="00ED239F">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044BD857" w14:textId="77777777" w:rsidR="00ED239F" w:rsidRPr="00B649C3" w:rsidRDefault="00ED239F" w:rsidP="00ED239F">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powierzchni gruntu pod słupową stacją transformatorową wraz z obrysem, przy pasie wykonywania służebności przesyłu o wymiarach ……x ….. , tj. o pow. ……m²,</w:t>
      </w:r>
    </w:p>
    <w:p w14:paraId="6CB73168" w14:textId="77777777" w:rsidR="00ED239F" w:rsidRPr="00B649C3" w:rsidRDefault="00ED239F" w:rsidP="00ED239F">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4AEF5EA3" w14:textId="77777777" w:rsidR="00ED239F" w:rsidRPr="00B649C3" w:rsidRDefault="00ED239F" w:rsidP="00ED239F">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obejmuje prawo wybudowania oraz </w:t>
      </w:r>
      <w:r w:rsidRPr="00B649C3">
        <w:rPr>
          <w:rFonts w:asciiTheme="minorHAnsi" w:eastAsia="Calibri" w:hAnsiTheme="minorHAnsi" w:cs="Arial"/>
          <w:bCs/>
          <w:sz w:val="20"/>
        </w:rPr>
        <w:t xml:space="preserve"> korzystania z nieruchomości obciążonej, na której znajdują się urządzenia elektroenergetyczne w tym urządzenia powiązane, w szczególności prawo 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B649C3">
        <w:rPr>
          <w:rFonts w:asciiTheme="minorHAnsi" w:eastAsiaTheme="minorHAnsi" w:hAnsiTheme="minorHAnsi" w:cs="Arial"/>
          <w:b/>
          <w:sz w:val="20"/>
        </w:rPr>
        <w:t>.</w:t>
      </w:r>
    </w:p>
    <w:p w14:paraId="5C0E76CB" w14:textId="77777777" w:rsidR="00ED239F" w:rsidRPr="00B649C3" w:rsidRDefault="00ED239F" w:rsidP="00ED239F">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pasie strefy wykonywania służebności przesyłu nie będą dokonywane  nasadzenia drzew i krzewów. </w:t>
      </w:r>
    </w:p>
    <w:p w14:paraId="31F032F2" w14:textId="77777777" w:rsidR="00ED239F" w:rsidRPr="00B649C3" w:rsidRDefault="00ED239F" w:rsidP="00ED239F">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66DF48A6" w14:textId="77777777" w:rsidR="00ED239F" w:rsidRPr="00B649C3" w:rsidRDefault="00ED239F" w:rsidP="00ED239F">
      <w:pPr>
        <w:spacing w:after="200"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§3</w:t>
      </w:r>
    </w:p>
    <w:p w14:paraId="1EF3073C" w14:textId="77777777" w:rsidR="00ED239F" w:rsidRPr="00B649C3" w:rsidRDefault="00ED239F" w:rsidP="00ED239F">
      <w:pPr>
        <w:spacing w:line="360" w:lineRule="auto"/>
        <w:ind w:left="142"/>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zobowiązuje  się do złożenia w formie aktu notarialnego oświadczenia o ustanowieniu służebności przesyłu w ciągu 30 dni od daty powiadomienia przez Przedsiębiorstwo Energetyczne. </w:t>
      </w:r>
    </w:p>
    <w:p w14:paraId="6C695718" w14:textId="77777777" w:rsidR="00ED239F" w:rsidRPr="00B649C3" w:rsidRDefault="00ED239F" w:rsidP="00ED239F">
      <w:pPr>
        <w:spacing w:line="360" w:lineRule="auto"/>
        <w:rPr>
          <w:rFonts w:asciiTheme="minorHAnsi" w:eastAsiaTheme="minorHAnsi" w:hAnsiTheme="minorHAnsi" w:cstheme="minorHAnsi"/>
          <w:strike/>
          <w:sz w:val="20"/>
          <w:highlight w:val="yellow"/>
        </w:rPr>
      </w:pPr>
    </w:p>
    <w:p w14:paraId="203F2CCE" w14:textId="77777777" w:rsidR="00ED239F" w:rsidRPr="00B649C3" w:rsidRDefault="00ED239F" w:rsidP="00ED239F">
      <w:pPr>
        <w:spacing w:after="200" w:line="280" w:lineRule="exact"/>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§4</w:t>
      </w:r>
    </w:p>
    <w:p w14:paraId="32A6A2B1" w14:textId="77777777" w:rsidR="00ED239F" w:rsidRPr="00B649C3" w:rsidRDefault="00ED239F" w:rsidP="00ED239F">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Koszty notarialne, koszty opłat sądowych tytułem niezbędnych wpisów w księgach wieczystych związane </w:t>
      </w:r>
      <w:r w:rsidRPr="00B649C3">
        <w:rPr>
          <w:rFonts w:asciiTheme="minorHAnsi" w:eastAsiaTheme="minorHAnsi" w:hAnsiTheme="minorHAnsi" w:cstheme="minorHAnsi"/>
          <w:sz w:val="20"/>
        </w:rPr>
        <w:br/>
        <w:t xml:space="preserve">z ustanowieniem służebności przesyłu poniesie Inwestor. </w:t>
      </w:r>
    </w:p>
    <w:p w14:paraId="3DBC418F" w14:textId="77777777" w:rsidR="00ED239F" w:rsidRPr="00B649C3" w:rsidRDefault="00ED239F" w:rsidP="00ED239F">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Zapłata tych kosztów nastąpi w terminie 30 dni od daty wpływu faktury (wystawionej na PGE Dystrybucja S.A. Oddział Łódź) wraz z oryginałem wypisu aktu notarialnego zawierającego oświadczenie o ustanowieniu służebności przesyłu, do kancelarii Oddziału Łódź albo właściwego Rejonu Energetycznego</w:t>
      </w:r>
      <w:del w:id="3" w:author="Siotor-Goździk Izabela [PGE Dystr. O.Łódź]" w:date="2024-01-23T10:06:00Z">
        <w:r w:rsidRPr="00B649C3" w:rsidDel="007108D9">
          <w:rPr>
            <w:rFonts w:asciiTheme="minorHAnsi" w:eastAsiaTheme="minorHAnsi" w:hAnsiTheme="minorHAnsi" w:cstheme="minorHAnsi"/>
            <w:sz w:val="20"/>
          </w:rPr>
          <w:delText>.</w:delText>
        </w:r>
      </w:del>
    </w:p>
    <w:p w14:paraId="7A2BDBF2" w14:textId="77777777" w:rsidR="00ED239F" w:rsidRPr="00B649C3" w:rsidRDefault="00ED239F" w:rsidP="00ED239F">
      <w:pPr>
        <w:spacing w:line="360" w:lineRule="auto"/>
        <w:jc w:val="center"/>
        <w:rPr>
          <w:rFonts w:asciiTheme="minorHAnsi" w:eastAsiaTheme="minorHAnsi" w:hAnsiTheme="minorHAnsi" w:cstheme="minorHAnsi"/>
          <w:strike/>
          <w:sz w:val="20"/>
        </w:rPr>
      </w:pPr>
    </w:p>
    <w:p w14:paraId="7FA1BA50" w14:textId="77777777" w:rsidR="00ED239F" w:rsidRPr="00B649C3" w:rsidRDefault="00ED239F" w:rsidP="00ED239F">
      <w:pPr>
        <w:spacing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§5</w:t>
      </w:r>
    </w:p>
    <w:p w14:paraId="7A758260" w14:textId="77777777" w:rsidR="00ED239F" w:rsidRPr="00B649C3" w:rsidRDefault="00ED239F" w:rsidP="00ED239F">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Pr="00B649C3">
        <w:rPr>
          <w:rFonts w:asciiTheme="minorHAnsi" w:eastAsiaTheme="minorHAnsi" w:hAnsiTheme="minorHAnsi" w:cstheme="minorHAnsi"/>
          <w:sz w:val="20"/>
        </w:rPr>
        <w:lastRenderedPageBreak/>
        <w:t xml:space="preserve">art.4, art.32 ust.4 pkt.2 i art.33 ust.2 pkt.2 w związku z art. 3 pkt.11 </w:t>
      </w:r>
      <w:r w:rsidRPr="00B649C3">
        <w:rPr>
          <w:rFonts w:asciiTheme="minorHAnsi" w:eastAsiaTheme="minorHAnsi" w:hAnsiTheme="minorHAnsi" w:cstheme="minorHAnsi"/>
          <w:i/>
          <w:sz w:val="20"/>
        </w:rPr>
        <w:t>Prawa budowlanego</w:t>
      </w:r>
      <w:r w:rsidRPr="00B649C3">
        <w:rPr>
          <w:rFonts w:asciiTheme="minorHAnsi" w:eastAsiaTheme="minorHAnsi" w:hAnsiTheme="minorHAnsi" w:cstheme="minorHAnsi"/>
          <w:sz w:val="20"/>
        </w:rPr>
        <w:t xml:space="preserve"> i upoważniają </w:t>
      </w:r>
      <w:r>
        <w:rPr>
          <w:rFonts w:asciiTheme="minorHAnsi" w:eastAsiaTheme="minorHAnsi" w:hAnsiTheme="minorHAnsi" w:cstheme="minorHAnsi"/>
          <w:sz w:val="20"/>
        </w:rPr>
        <w:br/>
      </w:r>
      <w:r w:rsidRPr="00B649C3">
        <w:rPr>
          <w:rFonts w:asciiTheme="minorHAnsi" w:eastAsiaTheme="minorHAnsi" w:hAnsiTheme="minorHAnsi" w:cstheme="minorHAnsi"/>
          <w:sz w:val="20"/>
        </w:rPr>
        <w:t>do wydania decyzji o udzieleniu pozwolenia na budowę infrastruktury elektroenergetycznej.</w:t>
      </w:r>
    </w:p>
    <w:p w14:paraId="09178BB3" w14:textId="77777777" w:rsidR="00ED239F" w:rsidRPr="00B649C3" w:rsidRDefault="00ED239F" w:rsidP="00ED239F">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6756F804" w14:textId="77777777" w:rsidR="00ED239F" w:rsidRPr="00B649C3" w:rsidRDefault="00ED239F" w:rsidP="00ED239F">
      <w:pPr>
        <w:numPr>
          <w:ilvl w:val="0"/>
          <w:numId w:val="34"/>
        </w:numPr>
        <w:spacing w:after="200" w:line="360" w:lineRule="auto"/>
        <w:ind w:left="142" w:hanging="284"/>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0E758ED1" w14:textId="77777777" w:rsidR="00ED239F" w:rsidRPr="00B649C3" w:rsidRDefault="00ED239F" w:rsidP="00ED239F">
      <w:pPr>
        <w:spacing w:line="360" w:lineRule="auto"/>
        <w:ind w:left="142"/>
        <w:contextualSpacing/>
        <w:rPr>
          <w:rFonts w:asciiTheme="minorHAnsi" w:eastAsiaTheme="minorHAnsi" w:hAnsiTheme="minorHAnsi" w:cstheme="minorHAnsi"/>
          <w:sz w:val="20"/>
        </w:rPr>
      </w:pPr>
    </w:p>
    <w:p w14:paraId="4EF4A7D7" w14:textId="77777777" w:rsidR="00ED239F" w:rsidRPr="00B649C3" w:rsidRDefault="00ED239F" w:rsidP="00ED239F">
      <w:pPr>
        <w:spacing w:line="240" w:lineRule="auto"/>
        <w:jc w:val="center"/>
        <w:rPr>
          <w:rFonts w:asciiTheme="minorHAnsi" w:hAnsiTheme="minorHAnsi" w:cstheme="minorHAnsi"/>
          <w:b/>
          <w:sz w:val="20"/>
        </w:rPr>
      </w:pPr>
      <w:r w:rsidRPr="00B649C3">
        <w:rPr>
          <w:rFonts w:asciiTheme="minorHAnsi" w:hAnsiTheme="minorHAnsi" w:cstheme="minorHAnsi"/>
          <w:b/>
          <w:sz w:val="20"/>
        </w:rPr>
        <w:t>§6</w:t>
      </w:r>
    </w:p>
    <w:p w14:paraId="1AD7BAA0" w14:textId="77777777" w:rsidR="00ED239F" w:rsidRPr="00B649C3" w:rsidRDefault="00ED239F" w:rsidP="00ED239F">
      <w:pPr>
        <w:spacing w:line="240" w:lineRule="auto"/>
        <w:jc w:val="center"/>
        <w:rPr>
          <w:rFonts w:asciiTheme="minorHAnsi" w:hAnsiTheme="minorHAnsi" w:cstheme="minorHAnsi"/>
          <w:b/>
          <w:sz w:val="20"/>
        </w:rPr>
      </w:pPr>
    </w:p>
    <w:p w14:paraId="611F4598"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07BDBE46"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w:t>
      </w:r>
      <w:r>
        <w:rPr>
          <w:rFonts w:asciiTheme="minorHAnsi" w:hAnsiTheme="minorHAnsi" w:cstheme="minorHAnsi"/>
          <w:sz w:val="20"/>
        </w:rPr>
        <w:br/>
      </w:r>
      <w:r w:rsidRPr="00B649C3">
        <w:rPr>
          <w:rFonts w:asciiTheme="minorHAnsi" w:hAnsiTheme="minorHAnsi" w:cstheme="minorHAnsi"/>
          <w:sz w:val="20"/>
        </w:rPr>
        <w:t xml:space="preserve">za rekultywację. wynikającym z realizacji inwestycji opisanej w </w:t>
      </w:r>
      <w:r w:rsidRPr="00B649C3">
        <w:rPr>
          <w:rFonts w:asciiTheme="minorHAnsi" w:hAnsiTheme="minorHAnsi" w:cstheme="minorHAnsi"/>
          <w:sz w:val="20"/>
        </w:rPr>
        <w:sym w:font="Times New Roman" w:char="00A7"/>
      </w:r>
      <w:r w:rsidRPr="00B649C3">
        <w:rPr>
          <w:rFonts w:asciiTheme="minorHAnsi" w:hAnsiTheme="minorHAnsi" w:cstheme="minorHAnsi"/>
          <w:sz w:val="20"/>
        </w:rPr>
        <w:t>1 ust.2.</w:t>
      </w:r>
    </w:p>
    <w:p w14:paraId="1539460B"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140D9D4"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3FF17EF2"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E9FD717"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§7</w:t>
      </w:r>
    </w:p>
    <w:p w14:paraId="450B6AA4" w14:textId="77777777" w:rsidR="00ED239F" w:rsidRPr="00B649C3" w:rsidRDefault="00ED239F" w:rsidP="00ED239F">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B649C3">
        <w:rPr>
          <w:rFonts w:asciiTheme="minorHAnsi" w:hAnsiTheme="minorHAnsi" w:cstheme="minorHAnsi"/>
          <w:sz w:val="20"/>
        </w:rPr>
        <w:sym w:font="Times New Roman" w:char="00A7"/>
      </w:r>
      <w:r w:rsidRPr="00B649C3">
        <w:rPr>
          <w:rFonts w:asciiTheme="minorHAnsi" w:hAnsiTheme="minorHAnsi" w:cstheme="minorHAnsi"/>
          <w:sz w:val="20"/>
        </w:rPr>
        <w:t xml:space="preserve">1 ust 2. </w:t>
      </w:r>
    </w:p>
    <w:p w14:paraId="6206F4E3" w14:textId="77777777" w:rsidR="00ED239F" w:rsidRPr="00B649C3" w:rsidRDefault="00ED239F" w:rsidP="00ED239F">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lastRenderedPageBreak/>
        <w:t>W przypadku sprzedaży nieruchomość w całości lub części, do której odnosi się niniejsza umowa, Właściciel nieruchomości zobowiązuje się pisemnie poinformować przyszłego nabywcę o zawartych w niej zobowiązaniach.</w:t>
      </w:r>
    </w:p>
    <w:p w14:paraId="3FED841A"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§8</w:t>
      </w:r>
    </w:p>
    <w:p w14:paraId="15F1B8E8" w14:textId="77777777" w:rsidR="00ED239F" w:rsidRPr="00B649C3" w:rsidRDefault="00ED239F" w:rsidP="00ED239F">
      <w:pPr>
        <w:numPr>
          <w:ilvl w:val="0"/>
          <w:numId w:val="35"/>
        </w:numPr>
        <w:tabs>
          <w:tab w:val="left" w:pos="284"/>
        </w:tabs>
        <w:spacing w:after="200" w:line="360" w:lineRule="auto"/>
        <w:ind w:left="284" w:hanging="284"/>
        <w:rPr>
          <w:rFonts w:asciiTheme="minorHAnsi" w:eastAsiaTheme="minorHAnsi" w:hAnsiTheme="minorHAnsi" w:cstheme="minorHAnsi"/>
          <w:sz w:val="20"/>
        </w:rPr>
      </w:pPr>
      <w:r w:rsidRPr="00B649C3">
        <w:rPr>
          <w:rFonts w:asciiTheme="minorHAnsi" w:eastAsiaTheme="minorHAnsi" w:hAnsiTheme="minorHAnsi" w:cstheme="minorHAnsi"/>
          <w:sz w:val="20"/>
        </w:rPr>
        <w:t>Strony zobowiązują się nie wypowiadać niniejszego porozumienia przez czas używania zrealizowanych</w:t>
      </w:r>
      <w:r>
        <w:rPr>
          <w:rFonts w:asciiTheme="minorHAnsi" w:eastAsiaTheme="minorHAnsi" w:hAnsiTheme="minorHAnsi" w:cstheme="minorHAnsi"/>
          <w:sz w:val="20"/>
        </w:rPr>
        <w:br/>
      </w:r>
      <w:r w:rsidRPr="00B649C3">
        <w:rPr>
          <w:rFonts w:asciiTheme="minorHAnsi" w:eastAsiaTheme="minorHAnsi" w:hAnsiTheme="minorHAnsi" w:cstheme="minorHAnsi"/>
          <w:sz w:val="20"/>
        </w:rPr>
        <w:t>na jego podstawie urządzeń, a w razie wypowiedzenia będą zobowiązane  do poniesienia kosztów przebudowy i uzyskania innych  tytułów  prawnych do korzystania z nieruchomości.</w:t>
      </w:r>
    </w:p>
    <w:p w14:paraId="754F5F7D" w14:textId="77777777" w:rsidR="00ED239F" w:rsidRPr="00B649C3" w:rsidRDefault="00ED239F" w:rsidP="00ED239F">
      <w:pPr>
        <w:numPr>
          <w:ilvl w:val="0"/>
          <w:numId w:val="35"/>
        </w:numPr>
        <w:tabs>
          <w:tab w:val="left" w:pos="284"/>
        </w:tabs>
        <w:spacing w:after="200" w:line="360" w:lineRule="auto"/>
        <w:ind w:left="284"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Wszelkie zmiany niniejszego porozumienia wymagają formy pisemnej pod rygorem nieważności.</w:t>
      </w:r>
    </w:p>
    <w:p w14:paraId="010F3BFE"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§9</w:t>
      </w:r>
    </w:p>
    <w:p w14:paraId="407D433C"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B649C3">
        <w:rPr>
          <w:rFonts w:asciiTheme="minorHAnsi" w:hAnsiTheme="minorHAnsi" w:cstheme="minorHAnsi"/>
          <w:sz w:val="20"/>
        </w:rPr>
        <w:t>z zapisami zawartymi w Klauzuli Informacyjnej będącej załącznikiem do niniejszej umowy.</w:t>
      </w:r>
    </w:p>
    <w:p w14:paraId="208924F9"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§10</w:t>
      </w:r>
    </w:p>
    <w:p w14:paraId="485C3109"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B649C3">
        <w:rPr>
          <w:rFonts w:asciiTheme="minorHAnsi" w:hAnsiTheme="minorHAnsi" w:cstheme="minorHAnsi"/>
          <w:sz w:val="20"/>
        </w:rPr>
        <w:t>a w sprawach nieuregulowanych niniejszą umową zastosowanie mają przepisy Kodeksu cywilnego.</w:t>
      </w:r>
    </w:p>
    <w:p w14:paraId="13D1F22D"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§11</w:t>
      </w:r>
    </w:p>
    <w:p w14:paraId="78445BE5"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Porozumienie  sporządzono w czterech jednobrzmiących egzemplarzach, w tym jednym dla Właściciela nieruchomości i trzech egzemplarzach dla Inwestora.</w:t>
      </w:r>
    </w:p>
    <w:p w14:paraId="71865F31" w14:textId="77777777" w:rsidR="00ED239F" w:rsidRPr="00B649C3" w:rsidRDefault="00ED239F" w:rsidP="00ED239F">
      <w:pPr>
        <w:spacing w:line="360" w:lineRule="auto"/>
        <w:rPr>
          <w:rFonts w:asciiTheme="minorHAnsi" w:hAnsiTheme="minorHAnsi" w:cstheme="minorHAnsi"/>
          <w:sz w:val="20"/>
        </w:rPr>
      </w:pPr>
    </w:p>
    <w:p w14:paraId="4AFED682"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Załączniki:</w:t>
      </w:r>
    </w:p>
    <w:p w14:paraId="2D780EDF" w14:textId="77777777" w:rsidR="00ED239F" w:rsidRPr="00B649C3" w:rsidRDefault="00ED239F" w:rsidP="00ED239F">
      <w:pPr>
        <w:spacing w:line="240" w:lineRule="auto"/>
        <w:rPr>
          <w:rFonts w:asciiTheme="minorHAnsi" w:hAnsiTheme="minorHAnsi" w:cstheme="minorHAnsi"/>
          <w:sz w:val="20"/>
        </w:rPr>
      </w:pPr>
      <w:r w:rsidRPr="00B649C3">
        <w:rPr>
          <w:rFonts w:asciiTheme="minorHAnsi" w:hAnsiTheme="minorHAnsi" w:cstheme="minorHAnsi"/>
          <w:sz w:val="20"/>
        </w:rPr>
        <w:t>Załącznik nr 1 – Pełnomocnictwo przedstawiciela Inwestora.</w:t>
      </w:r>
    </w:p>
    <w:p w14:paraId="71DF4C16" w14:textId="77777777" w:rsidR="00ED239F" w:rsidRPr="00B649C3" w:rsidRDefault="00ED239F" w:rsidP="00ED239F">
      <w:pPr>
        <w:spacing w:line="240" w:lineRule="auto"/>
        <w:rPr>
          <w:rFonts w:asciiTheme="minorHAnsi" w:hAnsiTheme="minorHAnsi" w:cstheme="minorHAnsi"/>
          <w:sz w:val="20"/>
        </w:rPr>
      </w:pPr>
      <w:r w:rsidRPr="00B649C3">
        <w:rPr>
          <w:rFonts w:asciiTheme="minorHAnsi" w:hAnsiTheme="minorHAnsi" w:cstheme="minorHAnsi"/>
          <w:sz w:val="20"/>
        </w:rPr>
        <w:t>Załącznik nr 2 – Załącznik graficzny.</w:t>
      </w:r>
    </w:p>
    <w:p w14:paraId="1E76E859" w14:textId="77777777" w:rsidR="00ED239F" w:rsidRPr="00B649C3" w:rsidRDefault="00ED239F" w:rsidP="00ED239F">
      <w:pPr>
        <w:spacing w:line="240" w:lineRule="auto"/>
        <w:rPr>
          <w:rFonts w:asciiTheme="minorHAnsi" w:hAnsiTheme="minorHAnsi" w:cstheme="minorHAnsi"/>
          <w:sz w:val="20"/>
        </w:rPr>
      </w:pPr>
      <w:r w:rsidRPr="00B649C3">
        <w:rPr>
          <w:rFonts w:asciiTheme="minorHAnsi" w:hAnsiTheme="minorHAnsi" w:cstheme="minorHAnsi"/>
          <w:sz w:val="20"/>
        </w:rPr>
        <w:t>Załącznik nr 3 -  Klauzula Informacyjna</w:t>
      </w:r>
    </w:p>
    <w:p w14:paraId="52BC57A7"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 xml:space="preserve"> </w:t>
      </w:r>
    </w:p>
    <w:p w14:paraId="1E7B79C9" w14:textId="77777777" w:rsidR="00ED239F" w:rsidRPr="00B649C3" w:rsidRDefault="00ED239F" w:rsidP="00ED239F">
      <w:pPr>
        <w:spacing w:line="360" w:lineRule="auto"/>
        <w:jc w:val="center"/>
        <w:rPr>
          <w:rFonts w:asciiTheme="minorHAnsi" w:hAnsiTheme="minorHAnsi" w:cstheme="minorHAnsi"/>
          <w:sz w:val="20"/>
        </w:rPr>
      </w:pPr>
      <w:r w:rsidRPr="00B649C3">
        <w:rPr>
          <w:rFonts w:asciiTheme="minorHAnsi" w:hAnsiTheme="minorHAnsi" w:cstheme="minorHAnsi"/>
          <w:sz w:val="20"/>
        </w:rPr>
        <w:t>Inwestor</w:t>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t xml:space="preserve">                                   Właściciel nieruchomości</w:t>
      </w:r>
    </w:p>
    <w:p w14:paraId="01FBDEE1" w14:textId="77777777" w:rsidR="00ED239F" w:rsidRPr="00B649C3" w:rsidRDefault="00ED239F" w:rsidP="00ED239F">
      <w:pPr>
        <w:spacing w:line="360" w:lineRule="auto"/>
        <w:rPr>
          <w:rFonts w:asciiTheme="minorHAnsi" w:hAnsiTheme="minorHAnsi" w:cstheme="minorHAnsi"/>
          <w:sz w:val="20"/>
        </w:rPr>
      </w:pPr>
    </w:p>
    <w:p w14:paraId="36A1FC76" w14:textId="77777777" w:rsidR="00ED239F" w:rsidRPr="00B649C3" w:rsidRDefault="00ED239F" w:rsidP="00ED239F">
      <w:pPr>
        <w:spacing w:after="200" w:line="276" w:lineRule="auto"/>
        <w:jc w:val="left"/>
        <w:rPr>
          <w:rFonts w:asciiTheme="minorHAnsi" w:eastAsiaTheme="minorHAnsi" w:hAnsiTheme="minorHAnsi" w:cstheme="minorBidi"/>
          <w:szCs w:val="22"/>
        </w:rPr>
      </w:pPr>
    </w:p>
    <w:p w14:paraId="7F5F0079" w14:textId="77777777" w:rsidR="00ED239F" w:rsidRPr="00A6238A" w:rsidRDefault="00ED239F" w:rsidP="00ED239F">
      <w:pPr>
        <w:rPr>
          <w:rFonts w:asciiTheme="minorHAnsi" w:hAnsiTheme="minorHAnsi" w:cstheme="minorHAnsi"/>
          <w:sz w:val="20"/>
        </w:rPr>
      </w:pPr>
    </w:p>
    <w:p w14:paraId="7AA22F58" w14:textId="77777777" w:rsidR="00ED239F" w:rsidRPr="00A6238A" w:rsidRDefault="00ED239F" w:rsidP="00ED239F">
      <w:pPr>
        <w:rPr>
          <w:rFonts w:asciiTheme="minorHAnsi" w:hAnsiTheme="minorHAnsi" w:cstheme="minorHAnsi"/>
          <w:sz w:val="20"/>
        </w:rPr>
      </w:pPr>
    </w:p>
    <w:p w14:paraId="3AFF39E1" w14:textId="77777777" w:rsidR="00ED239F" w:rsidRDefault="00ED239F" w:rsidP="00ED239F">
      <w:pPr>
        <w:rPr>
          <w:rFonts w:asciiTheme="minorHAnsi" w:hAnsiTheme="minorHAnsi" w:cstheme="minorHAnsi"/>
          <w:sz w:val="20"/>
        </w:rPr>
      </w:pPr>
    </w:p>
    <w:p w14:paraId="6C5C50C4" w14:textId="77777777" w:rsidR="00ED239F" w:rsidRDefault="00ED239F" w:rsidP="00ED239F">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C935BDA" w14:textId="77777777" w:rsidR="00ED239F" w:rsidRPr="007F1B03" w:rsidRDefault="00ED239F" w:rsidP="00ED239F">
      <w:pPr>
        <w:rPr>
          <w:rFonts w:asciiTheme="minorHAnsi" w:hAnsiTheme="minorHAnsi" w:cstheme="minorHAnsi"/>
          <w:b/>
          <w:bCs/>
          <w:iCs/>
          <w:sz w:val="20"/>
        </w:rPr>
      </w:pPr>
    </w:p>
    <w:p w14:paraId="2C377C5C" w14:textId="77777777" w:rsidR="00ED239F" w:rsidRPr="00A6238A" w:rsidRDefault="00ED239F" w:rsidP="00ED239F">
      <w:pPr>
        <w:rPr>
          <w:rFonts w:asciiTheme="minorHAnsi" w:hAnsiTheme="minorHAnsi" w:cstheme="minorHAnsi"/>
          <w:sz w:val="20"/>
        </w:rPr>
      </w:pPr>
      <w:r w:rsidRPr="007F1B03">
        <w:rPr>
          <w:rFonts w:asciiTheme="minorHAnsi" w:hAnsiTheme="minorHAnsi" w:cstheme="minorHAnsi"/>
          <w:b/>
          <w:bCs/>
          <w:iCs/>
          <w:sz w:val="20"/>
        </w:rPr>
        <w:t>Załącznik nr 1.</w:t>
      </w:r>
      <w:r>
        <w:rPr>
          <w:rFonts w:asciiTheme="minorHAnsi" w:hAnsiTheme="minorHAnsi" w:cstheme="minorHAnsi"/>
          <w:b/>
          <w:bCs/>
          <w:iCs/>
          <w:sz w:val="20"/>
        </w:rPr>
        <w:t>5</w:t>
      </w:r>
      <w:r w:rsidRPr="007F1B03">
        <w:rPr>
          <w:rFonts w:asciiTheme="minorHAnsi" w:hAnsiTheme="minorHAnsi" w:cstheme="minorHAnsi"/>
          <w:b/>
          <w:bCs/>
          <w:iCs/>
          <w:sz w:val="20"/>
        </w:rPr>
        <w:t xml:space="preserve"> do SWZ - </w:t>
      </w:r>
      <w:r w:rsidRPr="00EC1CD7">
        <w:rPr>
          <w:rFonts w:asciiTheme="minorHAnsi" w:hAnsiTheme="minorHAnsi" w:cstheme="minorHAnsi"/>
          <w:b/>
          <w:sz w:val="20"/>
        </w:rPr>
        <w:t>Wzór porozumienia o ustanowienie odpłatnej służebności przesyłu</w:t>
      </w:r>
    </w:p>
    <w:p w14:paraId="67AA97CE" w14:textId="77777777" w:rsidR="00ED239F" w:rsidRPr="007F1B03" w:rsidRDefault="00ED239F" w:rsidP="00ED239F">
      <w:pPr>
        <w:rPr>
          <w:rFonts w:asciiTheme="minorHAnsi" w:hAnsiTheme="minorHAnsi" w:cstheme="minorHAnsi"/>
          <w:b/>
          <w:bCs/>
          <w:iCs/>
          <w:sz w:val="20"/>
        </w:rPr>
      </w:pPr>
    </w:p>
    <w:p w14:paraId="168EB77E" w14:textId="77777777" w:rsidR="00ED239F" w:rsidRPr="00037857" w:rsidRDefault="00ED239F" w:rsidP="00ED239F">
      <w:pPr>
        <w:tabs>
          <w:tab w:val="left" w:pos="690"/>
          <w:tab w:val="center" w:pos="4479"/>
        </w:tabs>
        <w:jc w:val="center"/>
        <w:rPr>
          <w:rFonts w:asciiTheme="minorHAnsi" w:hAnsiTheme="minorHAnsi" w:cstheme="minorHAnsi"/>
          <w:b/>
          <w:sz w:val="20"/>
          <w:u w:val="single"/>
        </w:rPr>
      </w:pPr>
      <w:r w:rsidRPr="00037857">
        <w:rPr>
          <w:rFonts w:asciiTheme="minorHAnsi" w:hAnsiTheme="minorHAnsi" w:cstheme="minorHAnsi"/>
          <w:b/>
          <w:sz w:val="20"/>
          <w:u w:val="single"/>
        </w:rPr>
        <w:t>POROZUMIENIE</w:t>
      </w:r>
    </w:p>
    <w:p w14:paraId="7C2227B3" w14:textId="77777777" w:rsidR="00ED239F" w:rsidRPr="00037857" w:rsidRDefault="00ED239F" w:rsidP="00ED239F">
      <w:pPr>
        <w:jc w:val="center"/>
        <w:rPr>
          <w:rFonts w:asciiTheme="minorHAnsi" w:hAnsiTheme="minorHAnsi" w:cstheme="minorHAnsi"/>
          <w:b/>
          <w:sz w:val="20"/>
          <w:u w:val="single"/>
        </w:rPr>
      </w:pPr>
    </w:p>
    <w:p w14:paraId="4559F071"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zawarte w dniu .................................. w ………………………………………………… pomiędzy:</w:t>
      </w:r>
    </w:p>
    <w:p w14:paraId="266A06FA"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37857">
        <w:rPr>
          <w:rFonts w:asciiTheme="minorHAnsi" w:hAnsiTheme="minorHAnsi" w:cstheme="minorHAnsi"/>
          <w:bCs/>
          <w:sz w:val="20"/>
        </w:rPr>
        <w:t xml:space="preserve">PGE Dystrybucja Spółka Akcyjna Oddział Łódź </w:t>
      </w:r>
      <w:r w:rsidRPr="00037857">
        <w:rPr>
          <w:rFonts w:asciiTheme="minorHAnsi" w:hAnsiTheme="minorHAnsi" w:cstheme="minorHAnsi"/>
          <w:sz w:val="20"/>
        </w:rPr>
        <w:t>z siedzibą w Łodzi, adres:</w:t>
      </w:r>
      <w:r>
        <w:rPr>
          <w:rFonts w:asciiTheme="minorHAnsi" w:hAnsiTheme="minorHAnsi" w:cstheme="minorHAnsi"/>
          <w:sz w:val="20"/>
        </w:rPr>
        <w:t xml:space="preserve"> </w:t>
      </w:r>
      <w:r w:rsidRPr="00037857">
        <w:rPr>
          <w:rFonts w:asciiTheme="minorHAnsi" w:hAnsiTheme="minorHAnsi" w:cstheme="minorHAnsi"/>
          <w:sz w:val="20"/>
        </w:rPr>
        <w:t>90-021 Łódź, ul. Tuwima 58, reprezentowaną w niniejszej umowie na podstawie pełnomocnictwa z dnia ………………………………… (stanowiącego załącznik nr 1) przez:</w:t>
      </w:r>
    </w:p>
    <w:p w14:paraId="4C9A7C30" w14:textId="77777777" w:rsidR="00ED239F" w:rsidRPr="00037857" w:rsidRDefault="00ED239F" w:rsidP="00ED239F">
      <w:pPr>
        <w:rPr>
          <w:rFonts w:asciiTheme="minorHAnsi" w:hAnsiTheme="minorHAnsi" w:cstheme="minorHAnsi"/>
          <w:sz w:val="20"/>
        </w:rPr>
      </w:pPr>
    </w:p>
    <w:p w14:paraId="5D9B0F55"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vertAlign w:val="superscript"/>
        </w:rPr>
        <w:t>………………………………………………………………………………………………………………………………………………………………………………………………………………………………………………………………………</w:t>
      </w:r>
      <w:r w:rsidRPr="00037857">
        <w:rPr>
          <w:rFonts w:asciiTheme="minorHAnsi" w:hAnsiTheme="minorHAnsi" w:cstheme="minorHAnsi"/>
          <w:sz w:val="20"/>
          <w:vertAlign w:val="superscript"/>
        </w:rPr>
        <w:br/>
      </w:r>
      <w:r w:rsidRPr="00037857">
        <w:rPr>
          <w:rFonts w:asciiTheme="minorHAnsi" w:hAnsiTheme="minorHAnsi" w:cstheme="minorHAnsi"/>
          <w:sz w:val="20"/>
        </w:rPr>
        <w:t xml:space="preserve">zwaną w dalszej części umowy </w:t>
      </w:r>
      <w:r w:rsidRPr="00037857">
        <w:rPr>
          <w:rFonts w:asciiTheme="minorHAnsi" w:hAnsiTheme="minorHAnsi" w:cstheme="minorHAnsi"/>
          <w:b/>
          <w:sz w:val="20"/>
        </w:rPr>
        <w:t>Inwestorem</w:t>
      </w:r>
      <w:r w:rsidRPr="00037857">
        <w:rPr>
          <w:rFonts w:asciiTheme="minorHAnsi" w:hAnsiTheme="minorHAnsi" w:cstheme="minorHAnsi"/>
          <w:sz w:val="20"/>
        </w:rPr>
        <w:t xml:space="preserve">, </w:t>
      </w:r>
    </w:p>
    <w:p w14:paraId="20A81E2D"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a</w:t>
      </w:r>
    </w:p>
    <w:p w14:paraId="6C9A6635" w14:textId="77777777" w:rsidR="00ED239F" w:rsidRPr="00037857" w:rsidRDefault="00ED239F" w:rsidP="00ED239F">
      <w:pPr>
        <w:spacing w:after="120" w:line="240" w:lineRule="auto"/>
        <w:rPr>
          <w:rFonts w:asciiTheme="minorHAnsi" w:eastAsiaTheme="minorHAnsi" w:hAnsiTheme="minorHAnsi" w:cstheme="minorHAnsi"/>
          <w:b/>
          <w:sz w:val="20"/>
        </w:rPr>
      </w:pPr>
      <w:r w:rsidRPr="00037857">
        <w:rPr>
          <w:rFonts w:asciiTheme="minorHAnsi" w:eastAsiaTheme="minorHAnsi" w:hAnsiTheme="minorHAnsi" w:cstheme="minorHAnsi"/>
          <w:sz w:val="20"/>
        </w:rPr>
        <w:t>Panią/Panem ............................................................................................</w:t>
      </w:r>
      <w:r w:rsidRPr="00037857">
        <w:rPr>
          <w:rFonts w:asciiTheme="minorHAnsi" w:eastAsiaTheme="minorHAnsi" w:hAnsiTheme="minorHAnsi" w:cstheme="minorHAnsi"/>
          <w:b/>
          <w:sz w:val="20"/>
        </w:rPr>
        <w:t xml:space="preserve"> </w:t>
      </w:r>
    </w:p>
    <w:p w14:paraId="7A4FF27E" w14:textId="77777777" w:rsidR="00ED239F" w:rsidRPr="00037857" w:rsidRDefault="00ED239F" w:rsidP="00ED239F">
      <w:pPr>
        <w:spacing w:after="120" w:line="240" w:lineRule="auto"/>
        <w:rPr>
          <w:rFonts w:asciiTheme="minorHAnsi" w:eastAsiaTheme="minorHAnsi" w:hAnsiTheme="minorHAnsi" w:cstheme="minorHAnsi"/>
          <w:bCs/>
          <w:sz w:val="20"/>
        </w:rPr>
      </w:pPr>
      <w:r w:rsidRPr="00037857">
        <w:rPr>
          <w:rFonts w:asciiTheme="minorHAnsi" w:eastAsiaTheme="minorHAnsi" w:hAnsiTheme="minorHAnsi" w:cstheme="minorHAnsi"/>
          <w:bCs/>
          <w:sz w:val="20"/>
        </w:rPr>
        <w:t>zam. w .......................................................................................................</w:t>
      </w:r>
    </w:p>
    <w:p w14:paraId="6816B3B2" w14:textId="77777777" w:rsidR="00ED239F" w:rsidRPr="00037857" w:rsidRDefault="00ED239F" w:rsidP="00ED239F">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sz w:val="20"/>
        </w:rPr>
        <w:t>PESEL: ........................................................................................................</w:t>
      </w:r>
    </w:p>
    <w:p w14:paraId="49F8B178" w14:textId="77777777" w:rsidR="00ED239F" w:rsidRPr="00037857" w:rsidRDefault="00ED239F" w:rsidP="00ED239F">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i/>
          <w:sz w:val="20"/>
        </w:rPr>
        <w:t>Legitymującą/ym  się dowodem osobistym  ..............................................</w:t>
      </w:r>
    </w:p>
    <w:p w14:paraId="64BD2175"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 xml:space="preserve">zwaną/ym dalej </w:t>
      </w:r>
      <w:r w:rsidRPr="00037857">
        <w:rPr>
          <w:rFonts w:asciiTheme="minorHAnsi" w:hAnsiTheme="minorHAnsi" w:cstheme="minorHAnsi"/>
          <w:b/>
          <w:sz w:val="20"/>
        </w:rPr>
        <w:t>Właścicielem nieruchomości</w:t>
      </w:r>
      <w:r w:rsidRPr="00037857">
        <w:rPr>
          <w:rFonts w:asciiTheme="minorHAnsi" w:hAnsiTheme="minorHAnsi" w:cstheme="minorHAnsi"/>
          <w:sz w:val="20"/>
        </w:rPr>
        <w:t>.</w:t>
      </w:r>
    </w:p>
    <w:p w14:paraId="46B96FAD" w14:textId="77777777" w:rsidR="00ED239F" w:rsidRPr="00037857" w:rsidRDefault="00ED239F" w:rsidP="00ED239F">
      <w:pPr>
        <w:numPr>
          <w:ilvl w:val="0"/>
          <w:numId w:val="39"/>
        </w:numPr>
        <w:spacing w:after="200" w:line="276" w:lineRule="auto"/>
        <w:jc w:val="center"/>
        <w:rPr>
          <w:rFonts w:asciiTheme="minorHAnsi" w:hAnsiTheme="minorHAnsi" w:cstheme="minorHAnsi"/>
          <w:b/>
          <w:sz w:val="20"/>
        </w:rPr>
      </w:pPr>
    </w:p>
    <w:p w14:paraId="52FE2872" w14:textId="77777777" w:rsidR="00ED239F" w:rsidRPr="00037857" w:rsidRDefault="00ED239F" w:rsidP="00ED239F">
      <w:pPr>
        <w:spacing w:line="360" w:lineRule="auto"/>
        <w:rPr>
          <w:rFonts w:asciiTheme="minorHAnsi" w:eastAsiaTheme="minorHAnsi" w:hAnsiTheme="minorHAnsi" w:cstheme="minorHAnsi"/>
          <w:sz w:val="20"/>
        </w:rPr>
      </w:pPr>
      <w:r w:rsidRPr="00037857">
        <w:rPr>
          <w:rFonts w:asciiTheme="minorHAnsi" w:hAnsiTheme="minorHAnsi" w:cstheme="minorHAnsi"/>
          <w:sz w:val="20"/>
        </w:rPr>
        <w:t>Właściciel nieruchomości oświadcza, że:</w:t>
      </w:r>
    </w:p>
    <w:p w14:paraId="7B628D21" w14:textId="77777777" w:rsidR="00ED239F" w:rsidRPr="00037857" w:rsidRDefault="00ED239F" w:rsidP="00ED239F">
      <w:pPr>
        <w:numPr>
          <w:ilvl w:val="0"/>
          <w:numId w:val="31"/>
        </w:numPr>
        <w:spacing w:after="200" w:line="360" w:lineRule="auto"/>
        <w:contextualSpacing/>
        <w:rPr>
          <w:rFonts w:asciiTheme="minorHAnsi" w:eastAsiaTheme="minorHAnsi" w:hAnsiTheme="minorHAnsi" w:cstheme="minorHAnsi"/>
          <w:sz w:val="20"/>
        </w:rPr>
      </w:pPr>
      <w:r w:rsidRPr="00037857">
        <w:rPr>
          <w:rFonts w:asciiTheme="minorHAnsi" w:eastAsiaTheme="minorHAnsi" w:hAnsiTheme="minorHAnsi" w:cstheme="minorHAnsi"/>
          <w:sz w:val="20"/>
        </w:rPr>
        <w:t xml:space="preserve">jest właścicielem/użytkownikiem wieczystym nieruchomości, uregulowanej w księdze wieczystej </w:t>
      </w:r>
      <w:r w:rsidRPr="00037857">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ECD2486" w14:textId="77777777" w:rsidR="00ED239F" w:rsidRPr="00037857" w:rsidRDefault="00ED239F" w:rsidP="00ED239F">
      <w:pPr>
        <w:numPr>
          <w:ilvl w:val="0"/>
          <w:numId w:val="31"/>
        </w:numPr>
        <w:spacing w:after="200" w:line="276" w:lineRule="auto"/>
        <w:contextualSpacing/>
        <w:rPr>
          <w:rFonts w:asciiTheme="minorHAnsi" w:hAnsiTheme="minorHAnsi" w:cstheme="minorHAnsi"/>
          <w:sz w:val="20"/>
        </w:rPr>
      </w:pPr>
      <w:r w:rsidRPr="00037857">
        <w:rPr>
          <w:rFonts w:asciiTheme="minorHAnsi" w:hAnsiTheme="minorHAnsi" w:cstheme="minorHAnsi"/>
          <w:sz w:val="20"/>
        </w:rPr>
        <w:t>wyraża zgodę na udostępnienie swojej nieruchomości w celu budowy urządzeń elektroenergetycznych w postaci: ………………………………………..……………………………………………………………………………………………………………………………</w:t>
      </w:r>
    </w:p>
    <w:p w14:paraId="6EFEF421" w14:textId="77777777" w:rsidR="00ED239F" w:rsidRPr="00037857" w:rsidRDefault="00ED239F" w:rsidP="00ED239F">
      <w:pPr>
        <w:rPr>
          <w:rFonts w:asciiTheme="minorHAnsi" w:hAnsiTheme="minorHAnsi" w:cstheme="minorHAnsi"/>
          <w:sz w:val="20"/>
        </w:rPr>
      </w:pPr>
    </w:p>
    <w:p w14:paraId="45E892D2" w14:textId="77777777" w:rsidR="00ED239F" w:rsidRPr="00037857" w:rsidRDefault="00ED239F" w:rsidP="00ED239F">
      <w:pPr>
        <w:jc w:val="center"/>
        <w:rPr>
          <w:rFonts w:asciiTheme="minorHAnsi" w:hAnsiTheme="minorHAnsi" w:cstheme="minorHAnsi"/>
          <w:b/>
          <w:sz w:val="20"/>
        </w:rPr>
      </w:pPr>
      <w:r w:rsidRPr="00037857">
        <w:rPr>
          <w:rFonts w:asciiTheme="minorHAnsi" w:hAnsiTheme="minorHAnsi" w:cstheme="minorHAnsi"/>
          <w:b/>
          <w:sz w:val="20"/>
        </w:rPr>
        <w:t>§2</w:t>
      </w:r>
    </w:p>
    <w:p w14:paraId="06554D72" w14:textId="77777777" w:rsidR="00ED239F" w:rsidRPr="00037857" w:rsidRDefault="00ED239F" w:rsidP="00ED239F">
      <w:pPr>
        <w:jc w:val="center"/>
        <w:rPr>
          <w:rFonts w:asciiTheme="minorHAnsi" w:hAnsiTheme="minorHAnsi" w:cstheme="minorHAnsi"/>
          <w:b/>
          <w:sz w:val="20"/>
        </w:rPr>
      </w:pPr>
    </w:p>
    <w:p w14:paraId="1188C903"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Właściciel nieruchomości  ustanowi, na czas nieokreślony, na rzecz </w:t>
      </w:r>
      <w:r w:rsidRPr="00037857">
        <w:rPr>
          <w:rFonts w:asciiTheme="minorHAnsi" w:eastAsiaTheme="minorHAnsi" w:hAnsiTheme="minorHAnsi" w:cstheme="minorHAnsi"/>
          <w:b/>
          <w:sz w:val="20"/>
        </w:rPr>
        <w:t>PGE Dystrybucja S.A. z siedzibą w Lublinie</w:t>
      </w:r>
      <w:r w:rsidRPr="00037857">
        <w:rPr>
          <w:rFonts w:asciiTheme="minorHAnsi" w:eastAsiaTheme="minorHAnsi" w:hAnsiTheme="minorHAnsi" w:cstheme="minorHAnsi"/>
          <w:sz w:val="20"/>
        </w:rPr>
        <w:t xml:space="preserve"> odpłatną służebność przesyłu na nieruchomości /prawie użytkowania wieczystego, opisanej w § 1 ust.1, przy czym wykonywanie tego prawa ograniczać się będzie do wchodzącej w skład tej nieruchomości działki/działek  nr ………………….</w:t>
      </w:r>
    </w:p>
    <w:p w14:paraId="47942D37"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 której mowa w ust.1 niniejszego paragrafu, będzie polegała na prawie korzystania </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z pasa gruntu na trasie przebiegu infrastruktury elektroenergetycznej, w tym: </w:t>
      </w:r>
    </w:p>
    <w:p w14:paraId="1A976881" w14:textId="77777777" w:rsidR="00ED239F" w:rsidRPr="00037857" w:rsidRDefault="00ED239F" w:rsidP="00ED239F">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3D90E851" w14:textId="77777777" w:rsidR="00ED239F" w:rsidRPr="00037857" w:rsidRDefault="00ED239F" w:rsidP="00ED239F">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powierzchni gruntu pod słupową stacją transformatorową wraz z obrysem, przy pasie wykonywania służebności przesyłu o wymiarach ……x ….. , tj. o pow. ……m²,</w:t>
      </w:r>
    </w:p>
    <w:p w14:paraId="7B2D41E4" w14:textId="77777777" w:rsidR="00ED239F" w:rsidRPr="00037857" w:rsidRDefault="00ED239F" w:rsidP="00ED239F">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1245B933"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obejmuje prawo wybudowania oraz </w:t>
      </w:r>
      <w:r w:rsidRPr="00037857">
        <w:rPr>
          <w:rFonts w:asciiTheme="minorHAnsi" w:eastAsia="Calibri" w:hAnsiTheme="minorHAnsi" w:cs="Arial"/>
          <w:bCs/>
          <w:sz w:val="20"/>
        </w:rPr>
        <w:t xml:space="preserve"> korzystania z nieruchomości obciążonej, na której znajdują się urządzenia elektroenergetyczne w tym urządzenia powiązane, w szczególności prawo do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037857">
        <w:rPr>
          <w:rFonts w:asciiTheme="minorHAnsi" w:eastAsiaTheme="minorHAnsi" w:hAnsiTheme="minorHAnsi" w:cs="Arial"/>
          <w:b/>
          <w:sz w:val="20"/>
        </w:rPr>
        <w:t>.</w:t>
      </w:r>
    </w:p>
    <w:p w14:paraId="17DE8643"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pasie strefy wykonywania służebności przesyłu nie będą dokonywane  nasadzenia drzew i krzewów. </w:t>
      </w:r>
    </w:p>
    <w:p w14:paraId="4ED17CAD"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55A8C580" w14:textId="77777777" w:rsidR="00ED239F" w:rsidRPr="00037857" w:rsidRDefault="00ED239F" w:rsidP="00ED239F">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§3</w:t>
      </w:r>
    </w:p>
    <w:p w14:paraId="46AD925F"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określają, że tytułem wynagrodzenia za ustanowienie  służebności przesyłu </w:t>
      </w:r>
      <w:r w:rsidRPr="00037857">
        <w:rPr>
          <w:rFonts w:asciiTheme="minorHAnsi" w:eastAsiaTheme="minorHAnsi" w:hAnsiTheme="minorHAnsi" w:cstheme="minorHAnsi"/>
          <w:sz w:val="20"/>
        </w:rPr>
        <w:br/>
        <w:t>Inwestor zapłaci Właścicielowi nieruchomości jednorazowo wynagrodzenie w kwocie ………………..zł (słownie złotych:…………………………………………………………………).</w:t>
      </w:r>
    </w:p>
    <w:p w14:paraId="0BD51C4F"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Wynagrodzenie, o którym mowa w ust 1, zostanie zapłacone przez Inwestora przelewem na konto bankowe Właściciela nieruchomości wskazane w treści aktu notarialnego, na podstawie wypisu aktu notarialnego (</w:t>
      </w:r>
      <w:r w:rsidRPr="00037857">
        <w:rPr>
          <w:rFonts w:asciiTheme="minorHAnsi" w:eastAsiaTheme="minorHAnsi" w:hAnsiTheme="minorHAnsi" w:cstheme="minorHAnsi"/>
          <w:i/>
          <w:sz w:val="20"/>
        </w:rPr>
        <w:t>oraz prawidłowo wystawionej faktury VAT</w:t>
      </w:r>
      <w:r w:rsidRPr="00037857">
        <w:rPr>
          <w:rFonts w:asciiTheme="minorHAnsi" w:eastAsiaTheme="minorHAnsi" w:hAnsiTheme="minorHAnsi" w:cstheme="minorHAnsi"/>
          <w:sz w:val="20"/>
        </w:rPr>
        <w:t>), najpóźniej w terminie 30 dni od dnia podpisania przez Właściciela nieruchomości  aktu notarialnego  zawierającego oświadczenie o ustanowieniu służebności przesyłu, jednak nie wcześniej niż 21 dni od daty wpływu wypisu aktu notarialnego (</w:t>
      </w:r>
      <w:r w:rsidRPr="00037857">
        <w:rPr>
          <w:rFonts w:asciiTheme="minorHAnsi" w:eastAsiaTheme="minorHAnsi" w:hAnsiTheme="minorHAnsi" w:cstheme="minorHAnsi"/>
          <w:i/>
          <w:sz w:val="20"/>
        </w:rPr>
        <w:t>wraz z fakturą VAT</w:t>
      </w:r>
      <w:r w:rsidRPr="00037857">
        <w:rPr>
          <w:rFonts w:asciiTheme="minorHAnsi" w:eastAsiaTheme="minorHAnsi" w:hAnsiTheme="minorHAnsi" w:cstheme="minorHAnsi"/>
          <w:sz w:val="20"/>
        </w:rPr>
        <w:t>) do kancelarii Inwestora, tj.  </w:t>
      </w:r>
      <w:r w:rsidRPr="00037857">
        <w:rPr>
          <w:rFonts w:asciiTheme="minorHAnsi" w:eastAsiaTheme="minorHAnsi" w:hAnsiTheme="minorHAnsi" w:cstheme="minorHAnsi"/>
          <w:b/>
          <w:sz w:val="20"/>
        </w:rPr>
        <w:t>Oddziału Łódź 90-021 Łódź, ul. Tuwima 58 albo właściwego Rejonu Energetycznego</w:t>
      </w:r>
      <w:r w:rsidRPr="00037857">
        <w:rPr>
          <w:rFonts w:asciiTheme="minorHAnsi" w:eastAsiaTheme="minorHAnsi" w:hAnsiTheme="minorHAnsi" w:cstheme="minorHAnsi"/>
          <w:sz w:val="20"/>
        </w:rPr>
        <w:t>.</w:t>
      </w:r>
    </w:p>
    <w:p w14:paraId="09ABB55B"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trike/>
          <w:sz w:val="20"/>
        </w:rPr>
      </w:pPr>
      <w:r w:rsidRPr="00037857">
        <w:rPr>
          <w:rFonts w:asciiTheme="minorHAnsi" w:eastAsiaTheme="minorHAnsi" w:hAnsiTheme="minorHAnsi" w:cstheme="minorHAnsi"/>
          <w:sz w:val="20"/>
        </w:rPr>
        <w:t>Właściciel nieruchomości  zobowiązuje  się do złożenia w formie aktu notarialnego oświadczenia</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o ustanowieniu służebności przesyłu w ciągu 30 dni od daty powiadomienia przez Inwestora. </w:t>
      </w:r>
      <w:r w:rsidRPr="00037857">
        <w:rPr>
          <w:rFonts w:asciiTheme="minorHAnsi" w:eastAsiaTheme="minorHAnsi" w:hAnsiTheme="minorHAnsi" w:cstheme="minorHAnsi"/>
          <w:strike/>
          <w:sz w:val="20"/>
        </w:rPr>
        <w:t xml:space="preserve"> </w:t>
      </w:r>
    </w:p>
    <w:p w14:paraId="1B590F72"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oświadczają, że zapłata przez Inwestora wynagrodzenia, o którym mowa </w:t>
      </w:r>
      <w:r w:rsidRPr="00037857">
        <w:rPr>
          <w:rFonts w:asciiTheme="minorHAnsi" w:eastAsiaTheme="minorHAnsi" w:hAnsiTheme="minorHAnsi" w:cstheme="minorHAnsi"/>
          <w:sz w:val="20"/>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42B24269" w14:textId="77777777" w:rsidR="00ED239F" w:rsidRPr="00037857" w:rsidRDefault="00ED239F" w:rsidP="00ED239F">
      <w:pPr>
        <w:spacing w:after="200" w:line="280" w:lineRule="exact"/>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§4</w:t>
      </w:r>
    </w:p>
    <w:p w14:paraId="4BAA8040" w14:textId="77777777" w:rsidR="00ED239F" w:rsidRPr="00037857" w:rsidRDefault="00ED239F" w:rsidP="00ED239F">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Koszty notarialne, koszty opłat sądowych tytułem niezbędnych wpisów w księgach wieczystych związane </w:t>
      </w:r>
      <w:r w:rsidRPr="00037857">
        <w:rPr>
          <w:rFonts w:asciiTheme="minorHAnsi" w:eastAsiaTheme="minorHAnsi" w:hAnsiTheme="minorHAnsi" w:cstheme="minorHAnsi"/>
          <w:sz w:val="20"/>
        </w:rPr>
        <w:br/>
        <w:t>z ustanowieniem służebności przesyłu poniesie Inwestor.</w:t>
      </w:r>
    </w:p>
    <w:p w14:paraId="6706E360" w14:textId="77777777" w:rsidR="00ED239F" w:rsidRPr="00037857" w:rsidRDefault="00ED239F" w:rsidP="00ED239F">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Zapłata tych kosztów nastąpi w terminie 30 dni od daty wpływu faktury wraz z wypisem aktu notarialnego zawierającego oświadczenie o ustanowieniu służebności przesyłu, do kancelarii Oddziału Łódź albo właściwego Rejonu Energetycznego.</w:t>
      </w:r>
    </w:p>
    <w:p w14:paraId="0E4DC8B3" w14:textId="77777777" w:rsidR="00ED239F" w:rsidRPr="00037857" w:rsidRDefault="00ED239F" w:rsidP="00ED239F">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§5</w:t>
      </w:r>
    </w:p>
    <w:p w14:paraId="591920F1" w14:textId="77777777" w:rsidR="00ED239F" w:rsidRPr="00037857" w:rsidRDefault="00ED239F" w:rsidP="00ED239F">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art. 4, art. 32 ust. 4 pkt. 2 i art. 33 ust. 2 pkt. 2 w związku z art. 3 pkt.11  </w:t>
      </w:r>
      <w:r w:rsidRPr="00037857">
        <w:rPr>
          <w:rFonts w:asciiTheme="minorHAnsi" w:eastAsiaTheme="minorHAnsi" w:hAnsiTheme="minorHAnsi" w:cstheme="minorHAnsi"/>
          <w:i/>
          <w:sz w:val="20"/>
        </w:rPr>
        <w:t>Prawa budowlanego</w:t>
      </w:r>
      <w:r w:rsidRPr="00037857">
        <w:rPr>
          <w:rFonts w:asciiTheme="minorHAnsi" w:eastAsiaTheme="minorHAnsi" w:hAnsiTheme="minorHAnsi" w:cstheme="minorHAnsi"/>
          <w:sz w:val="20"/>
        </w:rPr>
        <w:t xml:space="preserve"> i upoważniają do wydania decyzji o udzieleniu pozwolenia na budowę infrastruktury elektroenergetycznej.</w:t>
      </w:r>
    </w:p>
    <w:p w14:paraId="341193F2" w14:textId="77777777" w:rsidR="00ED239F" w:rsidRPr="00037857" w:rsidRDefault="00ED239F" w:rsidP="00ED239F">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21656EF3" w14:textId="77777777" w:rsidR="00ED239F" w:rsidRPr="00037857" w:rsidRDefault="00ED239F" w:rsidP="00ED239F">
      <w:pPr>
        <w:numPr>
          <w:ilvl w:val="0"/>
          <w:numId w:val="34"/>
        </w:numPr>
        <w:tabs>
          <w:tab w:val="left" w:pos="142"/>
        </w:tabs>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4B5E376B" w14:textId="77777777" w:rsidR="00ED239F" w:rsidRPr="00037857" w:rsidRDefault="00ED239F" w:rsidP="00ED239F">
      <w:pPr>
        <w:tabs>
          <w:tab w:val="left" w:pos="142"/>
        </w:tabs>
        <w:spacing w:line="360" w:lineRule="auto"/>
        <w:ind w:left="142"/>
        <w:rPr>
          <w:rFonts w:asciiTheme="minorHAnsi" w:eastAsiaTheme="minorHAnsi" w:hAnsiTheme="minorHAnsi" w:cstheme="minorHAnsi"/>
          <w:sz w:val="20"/>
        </w:rPr>
      </w:pPr>
    </w:p>
    <w:p w14:paraId="7880E739" w14:textId="77777777" w:rsidR="00ED239F" w:rsidRPr="00037857" w:rsidRDefault="00ED239F" w:rsidP="00ED239F">
      <w:pPr>
        <w:jc w:val="center"/>
        <w:rPr>
          <w:rFonts w:asciiTheme="minorHAnsi" w:hAnsiTheme="minorHAnsi" w:cstheme="minorHAnsi"/>
          <w:b/>
          <w:sz w:val="20"/>
        </w:rPr>
      </w:pPr>
      <w:r w:rsidRPr="00037857">
        <w:rPr>
          <w:rFonts w:asciiTheme="minorHAnsi" w:hAnsiTheme="minorHAnsi" w:cstheme="minorHAnsi"/>
          <w:b/>
          <w:sz w:val="20"/>
        </w:rPr>
        <w:t>§6</w:t>
      </w:r>
    </w:p>
    <w:p w14:paraId="0433705E" w14:textId="77777777" w:rsidR="00ED239F" w:rsidRPr="00037857" w:rsidRDefault="00ED239F" w:rsidP="00ED239F">
      <w:pPr>
        <w:rPr>
          <w:rFonts w:asciiTheme="minorHAnsi" w:hAnsiTheme="minorHAnsi" w:cstheme="minorHAnsi"/>
          <w:b/>
          <w:sz w:val="20"/>
        </w:rPr>
      </w:pPr>
    </w:p>
    <w:p w14:paraId="446A86F6"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45C869C7"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037857">
        <w:rPr>
          <w:rFonts w:asciiTheme="minorHAnsi" w:hAnsiTheme="minorHAnsi" w:cstheme="minorHAnsi"/>
          <w:sz w:val="20"/>
        </w:rPr>
        <w:sym w:font="Times New Roman" w:char="00A7"/>
      </w:r>
      <w:r w:rsidRPr="00037857">
        <w:rPr>
          <w:rFonts w:asciiTheme="minorHAnsi" w:hAnsiTheme="minorHAnsi" w:cstheme="minorHAnsi"/>
          <w:sz w:val="20"/>
        </w:rPr>
        <w:t>1 ust 2.</w:t>
      </w:r>
    </w:p>
    <w:p w14:paraId="348ECC0A"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65365FD1"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7206BA00"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071A937B" w14:textId="77777777" w:rsidR="00ED239F" w:rsidRDefault="00ED239F" w:rsidP="00ED239F">
      <w:pPr>
        <w:spacing w:line="360" w:lineRule="auto"/>
        <w:ind w:left="720"/>
        <w:jc w:val="center"/>
        <w:rPr>
          <w:rFonts w:asciiTheme="minorHAnsi" w:hAnsiTheme="minorHAnsi" w:cstheme="minorHAnsi"/>
          <w:b/>
          <w:sz w:val="20"/>
        </w:rPr>
      </w:pPr>
    </w:p>
    <w:p w14:paraId="2198845E" w14:textId="77777777" w:rsidR="00ED239F" w:rsidRDefault="00ED239F" w:rsidP="00ED239F">
      <w:pPr>
        <w:spacing w:line="360" w:lineRule="auto"/>
        <w:ind w:left="720"/>
        <w:jc w:val="center"/>
        <w:rPr>
          <w:rFonts w:asciiTheme="minorHAnsi" w:hAnsiTheme="minorHAnsi" w:cstheme="minorHAnsi"/>
          <w:b/>
          <w:sz w:val="20"/>
        </w:rPr>
      </w:pPr>
    </w:p>
    <w:p w14:paraId="731AC3D7"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§7</w:t>
      </w:r>
    </w:p>
    <w:p w14:paraId="64D80A10" w14:textId="77777777" w:rsidR="00ED239F" w:rsidRPr="00037857" w:rsidRDefault="00ED239F" w:rsidP="00ED239F">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037857">
        <w:rPr>
          <w:rFonts w:asciiTheme="minorHAnsi" w:hAnsiTheme="minorHAnsi" w:cstheme="minorHAnsi"/>
          <w:sz w:val="20"/>
        </w:rPr>
        <w:sym w:font="Times New Roman" w:char="00A7"/>
      </w:r>
      <w:r w:rsidRPr="00037857">
        <w:rPr>
          <w:rFonts w:asciiTheme="minorHAnsi" w:hAnsiTheme="minorHAnsi" w:cstheme="minorHAnsi"/>
          <w:sz w:val="20"/>
        </w:rPr>
        <w:t xml:space="preserve">1 ust 2. </w:t>
      </w:r>
    </w:p>
    <w:p w14:paraId="4F06E480" w14:textId="77777777" w:rsidR="00ED239F" w:rsidRPr="00037857" w:rsidRDefault="00ED239F" w:rsidP="00ED239F">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w:t>
      </w:r>
      <w:r>
        <w:rPr>
          <w:rFonts w:asciiTheme="minorHAnsi" w:hAnsiTheme="minorHAnsi" w:cstheme="minorHAnsi"/>
          <w:sz w:val="20"/>
        </w:rPr>
        <w:br/>
      </w:r>
      <w:r w:rsidRPr="00037857">
        <w:rPr>
          <w:rFonts w:asciiTheme="minorHAnsi" w:hAnsiTheme="minorHAnsi" w:cstheme="minorHAnsi"/>
          <w:sz w:val="20"/>
        </w:rPr>
        <w:t xml:space="preserve"> w niej zobowiązaniach.</w:t>
      </w:r>
    </w:p>
    <w:p w14:paraId="5678D06D" w14:textId="77777777" w:rsidR="00ED239F" w:rsidRPr="00037857" w:rsidRDefault="00ED239F" w:rsidP="00ED239F">
      <w:pPr>
        <w:spacing w:line="360" w:lineRule="auto"/>
        <w:rPr>
          <w:rFonts w:asciiTheme="minorHAnsi" w:hAnsiTheme="minorHAnsi" w:cstheme="minorHAnsi"/>
          <w:sz w:val="20"/>
        </w:rPr>
      </w:pPr>
    </w:p>
    <w:p w14:paraId="73E0BBD6" w14:textId="77777777" w:rsidR="00ED239F" w:rsidRPr="00037857" w:rsidRDefault="00ED239F" w:rsidP="00ED239F">
      <w:pPr>
        <w:spacing w:line="360" w:lineRule="auto"/>
        <w:rPr>
          <w:rFonts w:asciiTheme="minorHAnsi" w:hAnsiTheme="minorHAnsi" w:cstheme="minorHAnsi"/>
          <w:sz w:val="20"/>
        </w:rPr>
      </w:pPr>
    </w:p>
    <w:p w14:paraId="0F930392" w14:textId="77777777" w:rsidR="00ED239F" w:rsidRPr="00037857" w:rsidRDefault="00ED239F" w:rsidP="00ED239F">
      <w:pPr>
        <w:ind w:left="720"/>
        <w:jc w:val="center"/>
        <w:rPr>
          <w:rFonts w:asciiTheme="minorHAnsi" w:hAnsiTheme="minorHAnsi" w:cstheme="minorHAnsi"/>
          <w:b/>
          <w:sz w:val="20"/>
        </w:rPr>
      </w:pPr>
      <w:r w:rsidRPr="00037857">
        <w:rPr>
          <w:rFonts w:asciiTheme="minorHAnsi" w:hAnsiTheme="minorHAnsi" w:cstheme="minorHAnsi"/>
          <w:b/>
          <w:sz w:val="20"/>
        </w:rPr>
        <w:t>§8</w:t>
      </w:r>
    </w:p>
    <w:p w14:paraId="15FCB136" w14:textId="77777777" w:rsidR="00ED239F" w:rsidRPr="00037857" w:rsidRDefault="00ED239F" w:rsidP="00ED239F">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zobowiązują się nie wypowiadać niniejszego porozumienia przez czas używania zrealizowanych na jego podstawie urządzeń, a w razie wypowiedzenia będą zobowiązane  do poniesienia kosztów przebudowy </w:t>
      </w:r>
      <w:r w:rsidRPr="00037857">
        <w:rPr>
          <w:rFonts w:asciiTheme="minorHAnsi" w:eastAsiaTheme="minorHAnsi" w:hAnsiTheme="minorHAnsi" w:cstheme="minorHAnsi"/>
          <w:sz w:val="20"/>
        </w:rPr>
        <w:br/>
        <w:t>i uzyskania innych  tytułów  prawnych do korzystania z nieruchomości.</w:t>
      </w:r>
    </w:p>
    <w:p w14:paraId="1A272ECD" w14:textId="77777777" w:rsidR="00ED239F" w:rsidRPr="00037857" w:rsidRDefault="00ED239F" w:rsidP="00ED239F">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Wszelkie zmiany niniejszego porozumienia wymagają formy pisemnej pod rygorem nieważności.</w:t>
      </w:r>
    </w:p>
    <w:p w14:paraId="6C3B1B34"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§9</w:t>
      </w:r>
    </w:p>
    <w:p w14:paraId="328F8497"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037857">
        <w:rPr>
          <w:rFonts w:asciiTheme="minorHAnsi" w:hAnsiTheme="minorHAnsi" w:cstheme="minorHAnsi"/>
          <w:sz w:val="20"/>
        </w:rPr>
        <w:t xml:space="preserve"> z zapisami zawartymi w Klauzuli Informacyjnej będącej załącznikiem do niniejszej umowy.</w:t>
      </w:r>
    </w:p>
    <w:p w14:paraId="46DE6182"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§10</w:t>
      </w:r>
    </w:p>
    <w:p w14:paraId="5C4F8B19"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037857">
        <w:rPr>
          <w:rFonts w:asciiTheme="minorHAnsi" w:hAnsiTheme="minorHAnsi" w:cstheme="minorHAnsi"/>
          <w:sz w:val="20"/>
        </w:rPr>
        <w:t xml:space="preserve"> a w sprawach nieuregulowanych niniejszą umową zastosowanie mają przepisy Kodeksu cywilnego.</w:t>
      </w:r>
    </w:p>
    <w:p w14:paraId="729813DF"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§11</w:t>
      </w:r>
    </w:p>
    <w:p w14:paraId="4F3F5164"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Porozumienie  sporządzono w czterech jednobrzmiących egzemplarzach, w tym jednym dla Właściciela nieruchomości i trzech egzemplarzach dla Inwestora.</w:t>
      </w:r>
    </w:p>
    <w:p w14:paraId="4B223B13" w14:textId="77777777" w:rsidR="00ED239F" w:rsidRPr="00037857" w:rsidRDefault="00ED239F" w:rsidP="00ED239F">
      <w:pPr>
        <w:spacing w:line="360" w:lineRule="auto"/>
        <w:rPr>
          <w:rFonts w:asciiTheme="minorHAnsi" w:hAnsiTheme="minorHAnsi" w:cstheme="minorHAnsi"/>
          <w:sz w:val="20"/>
        </w:rPr>
      </w:pPr>
    </w:p>
    <w:p w14:paraId="7B412842"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Załączniki:</w:t>
      </w:r>
    </w:p>
    <w:p w14:paraId="0DB25C73"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 nr 1 – Pełnomocnictwo przedstawiciela Inwestora.</w:t>
      </w:r>
    </w:p>
    <w:p w14:paraId="0E914D9F"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 nr 2 – Załącznik graficzny.</w:t>
      </w:r>
    </w:p>
    <w:p w14:paraId="775B75D2"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 nr 3 -  Klauzula Informacyjna</w:t>
      </w:r>
    </w:p>
    <w:p w14:paraId="0AC3E7D0" w14:textId="77777777" w:rsidR="00ED239F" w:rsidRPr="00037857" w:rsidRDefault="00ED239F" w:rsidP="00ED239F">
      <w:pPr>
        <w:spacing w:line="360" w:lineRule="auto"/>
        <w:rPr>
          <w:rFonts w:asciiTheme="minorHAnsi" w:hAnsiTheme="minorHAnsi" w:cstheme="minorHAnsi"/>
          <w:sz w:val="20"/>
        </w:rPr>
      </w:pPr>
    </w:p>
    <w:p w14:paraId="18A0C70B"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 xml:space="preserve"> </w:t>
      </w:r>
    </w:p>
    <w:p w14:paraId="6B00B87A" w14:textId="77777777" w:rsidR="00ED239F" w:rsidRPr="00037857" w:rsidRDefault="00ED239F" w:rsidP="00ED239F">
      <w:pPr>
        <w:spacing w:line="360" w:lineRule="auto"/>
        <w:jc w:val="center"/>
        <w:rPr>
          <w:rFonts w:asciiTheme="minorHAnsi" w:hAnsiTheme="minorHAnsi" w:cstheme="minorHAnsi"/>
          <w:sz w:val="20"/>
        </w:rPr>
      </w:pPr>
      <w:r w:rsidRPr="00037857">
        <w:rPr>
          <w:rFonts w:asciiTheme="minorHAnsi" w:hAnsiTheme="minorHAnsi" w:cstheme="minorHAnsi"/>
          <w:sz w:val="20"/>
        </w:rPr>
        <w:t>Inwestor</w:t>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t xml:space="preserve">                                   Właściciel nieruchomości</w:t>
      </w:r>
    </w:p>
    <w:p w14:paraId="15B2051A" w14:textId="77777777" w:rsidR="00ED239F" w:rsidRPr="00037857" w:rsidRDefault="00ED239F" w:rsidP="00ED239F">
      <w:pPr>
        <w:rPr>
          <w:rFonts w:asciiTheme="minorHAnsi" w:hAnsiTheme="minorHAnsi" w:cstheme="minorHAnsi"/>
          <w:sz w:val="20"/>
        </w:rPr>
      </w:pPr>
    </w:p>
    <w:p w14:paraId="697A75C2" w14:textId="77777777" w:rsidR="00ED239F" w:rsidRPr="00037857" w:rsidRDefault="00ED239F" w:rsidP="00ED239F">
      <w:pPr>
        <w:rPr>
          <w:rFonts w:asciiTheme="minorHAnsi" w:hAnsiTheme="minorHAnsi" w:cstheme="minorHAnsi"/>
          <w:sz w:val="20"/>
        </w:rPr>
      </w:pPr>
    </w:p>
    <w:p w14:paraId="1A047FFA" w14:textId="77777777" w:rsidR="00ED239F" w:rsidRPr="00037857" w:rsidRDefault="00ED239F" w:rsidP="00ED239F">
      <w:pPr>
        <w:rPr>
          <w:rFonts w:asciiTheme="minorHAnsi" w:hAnsiTheme="minorHAnsi" w:cstheme="minorHAnsi"/>
          <w:sz w:val="20"/>
        </w:rPr>
      </w:pPr>
    </w:p>
    <w:p w14:paraId="39AE4DE5" w14:textId="77777777" w:rsidR="00ED239F" w:rsidRPr="00037857" w:rsidRDefault="00ED239F" w:rsidP="00ED239F">
      <w:pPr>
        <w:rPr>
          <w:rFonts w:asciiTheme="minorHAnsi" w:hAnsiTheme="minorHAnsi" w:cstheme="minorHAnsi"/>
          <w:sz w:val="20"/>
        </w:rPr>
      </w:pPr>
    </w:p>
    <w:p w14:paraId="6EEF2D3E" w14:textId="77777777" w:rsidR="00ED239F" w:rsidRPr="00037857" w:rsidRDefault="00ED239F" w:rsidP="00ED239F">
      <w:pPr>
        <w:rPr>
          <w:rFonts w:asciiTheme="minorHAnsi" w:hAnsiTheme="minorHAnsi" w:cstheme="minorHAnsi"/>
          <w:sz w:val="20"/>
        </w:rPr>
      </w:pPr>
    </w:p>
    <w:p w14:paraId="68A7A8AB" w14:textId="77777777" w:rsidR="00ED239F" w:rsidRPr="00037857" w:rsidRDefault="00ED239F" w:rsidP="00ED239F">
      <w:pPr>
        <w:rPr>
          <w:rFonts w:asciiTheme="minorHAnsi" w:hAnsiTheme="minorHAnsi" w:cstheme="minorHAnsi"/>
          <w:sz w:val="20"/>
        </w:rPr>
      </w:pPr>
    </w:p>
    <w:p w14:paraId="02FE9FC9" w14:textId="77777777" w:rsidR="00ED239F" w:rsidRPr="00037857" w:rsidRDefault="00ED239F" w:rsidP="00ED239F">
      <w:pPr>
        <w:rPr>
          <w:rFonts w:asciiTheme="minorHAnsi" w:hAnsiTheme="minorHAnsi" w:cstheme="minorHAnsi"/>
          <w:sz w:val="20"/>
        </w:rPr>
      </w:pPr>
    </w:p>
    <w:p w14:paraId="7D449890" w14:textId="77777777" w:rsidR="00ED239F" w:rsidRPr="00037857" w:rsidRDefault="00ED239F" w:rsidP="00ED239F">
      <w:pPr>
        <w:spacing w:after="200" w:line="276" w:lineRule="auto"/>
        <w:jc w:val="left"/>
        <w:rPr>
          <w:rFonts w:asciiTheme="minorHAnsi" w:eastAsiaTheme="minorHAnsi" w:hAnsiTheme="minorHAnsi" w:cstheme="minorBidi"/>
          <w:szCs w:val="22"/>
        </w:rPr>
      </w:pPr>
    </w:p>
    <w:p w14:paraId="4B9DD582" w14:textId="77777777" w:rsidR="00ED239F" w:rsidRDefault="00ED239F" w:rsidP="00ED239F">
      <w:pPr>
        <w:rPr>
          <w:rFonts w:asciiTheme="minorHAnsi" w:hAnsiTheme="minorHAnsi" w:cstheme="minorHAnsi"/>
          <w:b/>
          <w:sz w:val="20"/>
        </w:rPr>
      </w:pPr>
    </w:p>
    <w:p w14:paraId="0114BD1D" w14:textId="77777777" w:rsidR="00ED239F" w:rsidRDefault="00ED239F" w:rsidP="00ED239F">
      <w:pPr>
        <w:rPr>
          <w:rFonts w:asciiTheme="minorHAnsi" w:hAnsiTheme="minorHAnsi" w:cstheme="minorHAnsi"/>
          <w:b/>
          <w:sz w:val="20"/>
        </w:rPr>
      </w:pPr>
    </w:p>
    <w:p w14:paraId="13A7AFB2" w14:textId="77777777" w:rsidR="00ED239F" w:rsidRDefault="00ED239F" w:rsidP="00ED239F">
      <w:pPr>
        <w:rPr>
          <w:rFonts w:asciiTheme="minorHAnsi" w:hAnsiTheme="minorHAnsi" w:cstheme="minorHAnsi"/>
          <w:b/>
          <w:sz w:val="20"/>
        </w:rPr>
      </w:pPr>
      <w:r w:rsidRPr="003A2610">
        <w:rPr>
          <w:rFonts w:asciiTheme="minorHAnsi" w:hAnsiTheme="minorHAnsi" w:cstheme="minorHAnsi"/>
          <w:b/>
          <w:sz w:val="20"/>
        </w:rPr>
        <w:t xml:space="preserve">Załącznik nr 1.6 </w:t>
      </w:r>
      <w:r>
        <w:rPr>
          <w:rFonts w:asciiTheme="minorHAnsi" w:hAnsiTheme="minorHAnsi" w:cstheme="minorHAnsi"/>
          <w:b/>
          <w:sz w:val="20"/>
        </w:rPr>
        <w:t xml:space="preserve">do SWZ – Wytyczne dla projektantów – układanie kabli SN metodą płużenia </w:t>
      </w:r>
    </w:p>
    <w:p w14:paraId="230BEEF2" w14:textId="77777777" w:rsidR="00ED239F" w:rsidRDefault="00ED239F" w:rsidP="00ED239F">
      <w:pPr>
        <w:rPr>
          <w:rFonts w:asciiTheme="minorHAnsi" w:hAnsiTheme="minorHAnsi" w:cstheme="minorHAnsi"/>
          <w:b/>
          <w:sz w:val="20"/>
        </w:rPr>
      </w:pPr>
    </w:p>
    <w:p w14:paraId="1080A42C" w14:textId="5DC1280A" w:rsidR="00BE0422" w:rsidRDefault="00BE0422" w:rsidP="007F1B03">
      <w:pPr>
        <w:rPr>
          <w:rFonts w:asciiTheme="minorHAnsi" w:hAnsiTheme="minorHAnsi" w:cstheme="minorHAnsi"/>
          <w:b/>
          <w:sz w:val="20"/>
        </w:rPr>
      </w:pPr>
    </w:p>
    <w:p w14:paraId="53E7106F" w14:textId="11E7EB21" w:rsidR="00BE0422" w:rsidRDefault="00BE0422" w:rsidP="007F1B03">
      <w:pPr>
        <w:rPr>
          <w:rFonts w:asciiTheme="minorHAnsi" w:hAnsiTheme="minorHAnsi" w:cstheme="minorHAnsi"/>
          <w:b/>
          <w:sz w:val="20"/>
        </w:rPr>
      </w:pPr>
    </w:p>
    <w:p w14:paraId="3CD2E0CF" w14:textId="73665DE8" w:rsidR="00BE0422" w:rsidRDefault="00BE0422" w:rsidP="007F1B03">
      <w:pPr>
        <w:rPr>
          <w:rFonts w:asciiTheme="minorHAnsi" w:hAnsiTheme="minorHAnsi" w:cstheme="minorHAnsi"/>
          <w:b/>
          <w:sz w:val="20"/>
        </w:rPr>
      </w:pPr>
    </w:p>
    <w:p w14:paraId="65D8CC91" w14:textId="49175947" w:rsidR="003A2610" w:rsidRDefault="003A2610" w:rsidP="003A2610">
      <w:pPr>
        <w:jc w:val="center"/>
        <w:rPr>
          <w:rFonts w:asciiTheme="minorHAnsi" w:hAnsiTheme="minorHAnsi" w:cstheme="minorHAnsi"/>
          <w:b/>
          <w:sz w:val="20"/>
          <w:u w:val="single"/>
        </w:rPr>
      </w:pPr>
    </w:p>
    <w:p w14:paraId="1FC8CFA3" w14:textId="14C496F8" w:rsidR="00D0430A" w:rsidRDefault="00D0430A" w:rsidP="003A2610">
      <w:pPr>
        <w:jc w:val="center"/>
        <w:rPr>
          <w:rFonts w:asciiTheme="minorHAnsi" w:hAnsiTheme="minorHAnsi" w:cstheme="minorHAnsi"/>
          <w:b/>
          <w:sz w:val="20"/>
          <w:u w:val="single"/>
        </w:rPr>
      </w:pPr>
    </w:p>
    <w:p w14:paraId="2680C336" w14:textId="794B71D3" w:rsidR="00D0430A" w:rsidRDefault="00D0430A" w:rsidP="003A2610">
      <w:pPr>
        <w:jc w:val="center"/>
        <w:rPr>
          <w:rFonts w:asciiTheme="minorHAnsi" w:hAnsiTheme="minorHAnsi" w:cstheme="minorHAnsi"/>
          <w:b/>
          <w:sz w:val="20"/>
          <w:u w:val="single"/>
        </w:rPr>
      </w:pPr>
    </w:p>
    <w:p w14:paraId="049301A4" w14:textId="5A284407" w:rsidR="007F1B03" w:rsidRDefault="007F1B03" w:rsidP="003A2610">
      <w:pPr>
        <w:jc w:val="center"/>
        <w:rPr>
          <w:rFonts w:asciiTheme="minorHAnsi" w:hAnsiTheme="minorHAnsi" w:cstheme="minorHAnsi"/>
          <w:b/>
          <w:sz w:val="20"/>
          <w:u w:val="single"/>
        </w:rPr>
      </w:pPr>
    </w:p>
    <w:p w14:paraId="55C6B50E" w14:textId="706FF089" w:rsidR="00BE0422" w:rsidRDefault="00BE0422" w:rsidP="003A2610">
      <w:pPr>
        <w:jc w:val="center"/>
        <w:rPr>
          <w:rFonts w:asciiTheme="minorHAnsi" w:hAnsiTheme="minorHAnsi" w:cstheme="minorHAnsi"/>
          <w:b/>
          <w:sz w:val="20"/>
          <w:u w:val="single"/>
        </w:rPr>
      </w:pPr>
    </w:p>
    <w:p w14:paraId="79702B27" w14:textId="557A54E3" w:rsidR="00BE0422" w:rsidRDefault="00BE0422" w:rsidP="00BE0422">
      <w:pPr>
        <w:jc w:val="center"/>
        <w:rPr>
          <w:rFonts w:asciiTheme="minorHAnsi" w:hAnsiTheme="minorHAnsi" w:cstheme="minorHAnsi"/>
          <w:b/>
          <w:sz w:val="20"/>
          <w:u w:val="single"/>
        </w:rPr>
      </w:pPr>
    </w:p>
    <w:p w14:paraId="1DE45F6F" w14:textId="77777777" w:rsidR="00BE0422" w:rsidRDefault="00BE0422" w:rsidP="003A2610">
      <w:pPr>
        <w:jc w:val="center"/>
        <w:rPr>
          <w:rFonts w:asciiTheme="minorHAnsi" w:hAnsiTheme="minorHAnsi" w:cstheme="minorHAnsi"/>
          <w:b/>
          <w:sz w:val="20"/>
          <w:u w:val="single"/>
        </w:rPr>
      </w:pPr>
    </w:p>
    <w:p w14:paraId="7018CF4E" w14:textId="5F75E43C" w:rsidR="00BE0422" w:rsidRDefault="00BE0422" w:rsidP="003A2610">
      <w:pPr>
        <w:jc w:val="center"/>
        <w:rPr>
          <w:rFonts w:asciiTheme="minorHAnsi" w:hAnsiTheme="minorHAnsi" w:cstheme="minorHAnsi"/>
          <w:b/>
          <w:sz w:val="20"/>
          <w:u w:val="single"/>
        </w:rPr>
      </w:pPr>
    </w:p>
    <w:p w14:paraId="48C1A963" w14:textId="0A2DE7CB" w:rsidR="00BE0422" w:rsidRDefault="00BE0422" w:rsidP="003A2610">
      <w:pPr>
        <w:jc w:val="center"/>
        <w:rPr>
          <w:rFonts w:asciiTheme="minorHAnsi" w:hAnsiTheme="minorHAnsi" w:cstheme="minorHAnsi"/>
          <w:b/>
          <w:sz w:val="20"/>
          <w:u w:val="single"/>
        </w:rPr>
      </w:pPr>
    </w:p>
    <w:p w14:paraId="1E221AB5" w14:textId="53E382D1" w:rsidR="00BE0422" w:rsidRDefault="00BE0422" w:rsidP="003A2610">
      <w:pPr>
        <w:jc w:val="center"/>
        <w:rPr>
          <w:rFonts w:asciiTheme="minorHAnsi" w:hAnsiTheme="minorHAnsi" w:cstheme="minorHAnsi"/>
          <w:b/>
          <w:sz w:val="20"/>
          <w:u w:val="single"/>
        </w:rPr>
      </w:pPr>
    </w:p>
    <w:sectPr w:rsidR="00BE0422" w:rsidSect="003A3376">
      <w:headerReference w:type="default" r:id="rId14"/>
      <w:footerReference w:type="default" r:id="rId15"/>
      <w:headerReference w:type="first" r:id="rId16"/>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A914E0" w14:textId="77777777" w:rsidR="000F0383" w:rsidRDefault="000F0383" w:rsidP="004A302B">
      <w:pPr>
        <w:spacing w:line="240" w:lineRule="auto"/>
      </w:pPr>
      <w:r>
        <w:separator/>
      </w:r>
    </w:p>
  </w:endnote>
  <w:endnote w:type="continuationSeparator" w:id="0">
    <w:p w14:paraId="1ABB0C4C" w14:textId="77777777" w:rsidR="000F0383" w:rsidRDefault="000F038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056E56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05720D">
      <w:rPr>
        <w:rFonts w:ascii="Calibri" w:hAnsi="Calibri"/>
        <w:bCs/>
        <w:noProof/>
        <w:sz w:val="16"/>
        <w:szCs w:val="16"/>
      </w:rPr>
      <w:t>18</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05720D">
      <w:rPr>
        <w:rFonts w:ascii="Calibri" w:hAnsi="Calibri"/>
        <w:bCs/>
        <w:noProof/>
        <w:sz w:val="16"/>
        <w:szCs w:val="16"/>
      </w:rPr>
      <w:t>18</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AFC863" w14:textId="77777777" w:rsidR="000F0383" w:rsidRDefault="000F0383" w:rsidP="004A302B">
      <w:pPr>
        <w:spacing w:line="240" w:lineRule="auto"/>
      </w:pPr>
      <w:r>
        <w:separator/>
      </w:r>
    </w:p>
  </w:footnote>
  <w:footnote w:type="continuationSeparator" w:id="0">
    <w:p w14:paraId="1DE2FFDF" w14:textId="77777777" w:rsidR="000F0383" w:rsidRDefault="000F0383" w:rsidP="004A302B">
      <w:pPr>
        <w:spacing w:line="240" w:lineRule="auto"/>
      </w:pPr>
      <w:r>
        <w:continuationSeparator/>
      </w:r>
    </w:p>
  </w:footnote>
  <w:footnote w:id="1">
    <w:p w14:paraId="58900E2A" w14:textId="77777777" w:rsidR="00ED239F" w:rsidRPr="00886648" w:rsidRDefault="00ED239F" w:rsidP="00ED239F">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297C458D" w14:textId="77777777" w:rsidR="00ED239F" w:rsidRPr="00886648" w:rsidRDefault="00ED239F" w:rsidP="00ED239F">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1F84FDC1" w14:textId="77777777" w:rsidR="00ED239F" w:rsidRPr="00886648" w:rsidRDefault="00ED239F" w:rsidP="00ED239F">
      <w:pPr>
        <w:pStyle w:val="Tekstprzypisudolnego"/>
        <w:rPr>
          <w:sz w:val="16"/>
          <w:szCs w:val="16"/>
        </w:rPr>
      </w:pPr>
      <w:r w:rsidRPr="00886648">
        <w:rPr>
          <w:rStyle w:val="Odwoanieprzypisudolnego"/>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1A50BEE1" w:rsidR="002369B6" w:rsidRPr="00B074C6" w:rsidRDefault="00B074C6" w:rsidP="00B074C6">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3B5152A0" wp14:editId="39DBA95B">
          <wp:extent cx="876300" cy="681355"/>
          <wp:effectExtent l="0" t="0" r="0" b="4445"/>
          <wp:docPr id="1" name="Obraz 1"/>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10E8F" w14:textId="1018503C" w:rsidR="00B074C6" w:rsidRDefault="00B074C6">
    <w:pPr>
      <w:pStyle w:val="Nagwek"/>
    </w:pPr>
  </w:p>
  <w:p w14:paraId="6D23F90A" w14:textId="4C0FB6D3" w:rsidR="00B074C6" w:rsidRDefault="00B074C6">
    <w:pPr>
      <w:pStyle w:val="Nagwek"/>
    </w:pPr>
    <w:r>
      <w:rPr>
        <w:noProof/>
        <w:lang w:eastAsia="pl-PL"/>
      </w:rPr>
      <w:drawing>
        <wp:inline distT="0" distB="0" distL="0" distR="0" wp14:anchorId="7DB60C9F" wp14:editId="4C0F18E3">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667E07"/>
    <w:multiLevelType w:val="multilevel"/>
    <w:tmpl w:val="1A00EEAC"/>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32"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6"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4"/>
  </w:num>
  <w:num w:numId="2">
    <w:abstractNumId w:val="15"/>
  </w:num>
  <w:num w:numId="3">
    <w:abstractNumId w:val="18"/>
  </w:num>
  <w:num w:numId="4">
    <w:abstractNumId w:val="23"/>
  </w:num>
  <w:num w:numId="5">
    <w:abstractNumId w:val="27"/>
  </w:num>
  <w:num w:numId="6">
    <w:abstractNumId w:val="10"/>
  </w:num>
  <w:num w:numId="7">
    <w:abstractNumId w:val="17"/>
  </w:num>
  <w:num w:numId="8">
    <w:abstractNumId w:val="9"/>
  </w:num>
  <w:num w:numId="9">
    <w:abstractNumId w:val="38"/>
  </w:num>
  <w:num w:numId="10">
    <w:abstractNumId w:val="20"/>
  </w:num>
  <w:num w:numId="11">
    <w:abstractNumId w:val="19"/>
  </w:num>
  <w:num w:numId="12">
    <w:abstractNumId w:val="30"/>
  </w:num>
  <w:num w:numId="13">
    <w:abstractNumId w:val="28"/>
  </w:num>
  <w:num w:numId="14">
    <w:abstractNumId w:val="6"/>
  </w:num>
  <w:num w:numId="15">
    <w:abstractNumId w:val="12"/>
  </w:num>
  <w:num w:numId="16">
    <w:abstractNumId w:val="32"/>
  </w:num>
  <w:num w:numId="17">
    <w:abstractNumId w:val="5"/>
  </w:num>
  <w:num w:numId="18">
    <w:abstractNumId w:val="7"/>
  </w:num>
  <w:num w:numId="19">
    <w:abstractNumId w:val="33"/>
  </w:num>
  <w:num w:numId="20">
    <w:abstractNumId w:val="25"/>
  </w:num>
  <w:num w:numId="21">
    <w:abstractNumId w:val="40"/>
  </w:num>
  <w:num w:numId="22">
    <w:abstractNumId w:val="35"/>
  </w:num>
  <w:num w:numId="23">
    <w:abstractNumId w:val="29"/>
  </w:num>
  <w:num w:numId="24">
    <w:abstractNumId w:val="22"/>
  </w:num>
  <w:num w:numId="25">
    <w:abstractNumId w:val="39"/>
  </w:num>
  <w:num w:numId="26">
    <w:abstractNumId w:val="37"/>
  </w:num>
  <w:num w:numId="27">
    <w:abstractNumId w:val="21"/>
  </w:num>
  <w:num w:numId="28">
    <w:abstractNumId w:val="24"/>
  </w:num>
  <w:num w:numId="29">
    <w:abstractNumId w:val="31"/>
  </w:num>
  <w:num w:numId="30">
    <w:abstractNumId w:val="34"/>
  </w:num>
  <w:num w:numId="31">
    <w:abstractNumId w:val="4"/>
  </w:num>
  <w:num w:numId="32">
    <w:abstractNumId w:val="8"/>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16"/>
  </w:num>
  <w:num w:numId="36">
    <w:abstractNumId w:val="11"/>
  </w:num>
  <w:num w:numId="37">
    <w:abstractNumId w:val="13"/>
  </w:num>
  <w:num w:numId="38">
    <w:abstractNumId w:val="3"/>
  </w:num>
  <w:num w:numId="39">
    <w:abstractNumId w:val="26"/>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37857"/>
    <w:rsid w:val="0004020B"/>
    <w:rsid w:val="000403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20D"/>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1AF"/>
    <w:rsid w:val="00082C2E"/>
    <w:rsid w:val="00083F05"/>
    <w:rsid w:val="00084857"/>
    <w:rsid w:val="0008582E"/>
    <w:rsid w:val="00086905"/>
    <w:rsid w:val="00086D98"/>
    <w:rsid w:val="00090541"/>
    <w:rsid w:val="00092A66"/>
    <w:rsid w:val="0009533D"/>
    <w:rsid w:val="00096F2D"/>
    <w:rsid w:val="00097236"/>
    <w:rsid w:val="000A01C0"/>
    <w:rsid w:val="000A072E"/>
    <w:rsid w:val="000A2EBE"/>
    <w:rsid w:val="000A31C6"/>
    <w:rsid w:val="000A38FC"/>
    <w:rsid w:val="000A4621"/>
    <w:rsid w:val="000A488B"/>
    <w:rsid w:val="000A6207"/>
    <w:rsid w:val="000B20CA"/>
    <w:rsid w:val="000B2838"/>
    <w:rsid w:val="000B3117"/>
    <w:rsid w:val="000B36E9"/>
    <w:rsid w:val="000B4623"/>
    <w:rsid w:val="000B5CB4"/>
    <w:rsid w:val="000B6151"/>
    <w:rsid w:val="000B7143"/>
    <w:rsid w:val="000C0044"/>
    <w:rsid w:val="000C16FD"/>
    <w:rsid w:val="000C246E"/>
    <w:rsid w:val="000C2E11"/>
    <w:rsid w:val="000C3A88"/>
    <w:rsid w:val="000C550A"/>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383"/>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5FC"/>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3239"/>
    <w:rsid w:val="0016336C"/>
    <w:rsid w:val="00165652"/>
    <w:rsid w:val="00166625"/>
    <w:rsid w:val="00166E39"/>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15A7"/>
    <w:rsid w:val="001A23D7"/>
    <w:rsid w:val="001A269F"/>
    <w:rsid w:val="001A33A9"/>
    <w:rsid w:val="001A4CE9"/>
    <w:rsid w:val="001A65A8"/>
    <w:rsid w:val="001A70C2"/>
    <w:rsid w:val="001A7694"/>
    <w:rsid w:val="001A78F7"/>
    <w:rsid w:val="001B087C"/>
    <w:rsid w:val="001B0A76"/>
    <w:rsid w:val="001B22DF"/>
    <w:rsid w:val="001B24CC"/>
    <w:rsid w:val="001B396C"/>
    <w:rsid w:val="001B3E7F"/>
    <w:rsid w:val="001B5C6C"/>
    <w:rsid w:val="001B6ABA"/>
    <w:rsid w:val="001B7E8D"/>
    <w:rsid w:val="001C1156"/>
    <w:rsid w:val="001C2D48"/>
    <w:rsid w:val="001C4D26"/>
    <w:rsid w:val="001C6F0D"/>
    <w:rsid w:val="001C7E2C"/>
    <w:rsid w:val="001D0464"/>
    <w:rsid w:val="001D054B"/>
    <w:rsid w:val="001D2206"/>
    <w:rsid w:val="001D2EAF"/>
    <w:rsid w:val="001D348E"/>
    <w:rsid w:val="001D509F"/>
    <w:rsid w:val="001D5115"/>
    <w:rsid w:val="001D5FA5"/>
    <w:rsid w:val="001D6A42"/>
    <w:rsid w:val="001E078F"/>
    <w:rsid w:val="001E10B2"/>
    <w:rsid w:val="001E1F2E"/>
    <w:rsid w:val="001E1F78"/>
    <w:rsid w:val="001E2A56"/>
    <w:rsid w:val="001E579C"/>
    <w:rsid w:val="001E5A5A"/>
    <w:rsid w:val="001E6355"/>
    <w:rsid w:val="001E7056"/>
    <w:rsid w:val="001F0CCF"/>
    <w:rsid w:val="001F0E64"/>
    <w:rsid w:val="001F1A05"/>
    <w:rsid w:val="001F31EA"/>
    <w:rsid w:val="001F3B6B"/>
    <w:rsid w:val="001F4478"/>
    <w:rsid w:val="001F4658"/>
    <w:rsid w:val="001F4BA5"/>
    <w:rsid w:val="001F60DA"/>
    <w:rsid w:val="001F6AB5"/>
    <w:rsid w:val="001F72C0"/>
    <w:rsid w:val="001F7A3D"/>
    <w:rsid w:val="001F7BE8"/>
    <w:rsid w:val="00201A92"/>
    <w:rsid w:val="00203100"/>
    <w:rsid w:val="00203292"/>
    <w:rsid w:val="00203373"/>
    <w:rsid w:val="00203C4B"/>
    <w:rsid w:val="00204C16"/>
    <w:rsid w:val="0020505A"/>
    <w:rsid w:val="002073F1"/>
    <w:rsid w:val="00211C1B"/>
    <w:rsid w:val="002124EA"/>
    <w:rsid w:val="00214352"/>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5FCD"/>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883"/>
    <w:rsid w:val="00264972"/>
    <w:rsid w:val="002651FF"/>
    <w:rsid w:val="00265C9F"/>
    <w:rsid w:val="0026700B"/>
    <w:rsid w:val="002671BC"/>
    <w:rsid w:val="00267616"/>
    <w:rsid w:val="002677DA"/>
    <w:rsid w:val="00267858"/>
    <w:rsid w:val="0027034A"/>
    <w:rsid w:val="00271154"/>
    <w:rsid w:val="002711C7"/>
    <w:rsid w:val="00273729"/>
    <w:rsid w:val="002739DD"/>
    <w:rsid w:val="00274508"/>
    <w:rsid w:val="0027456A"/>
    <w:rsid w:val="00274AB8"/>
    <w:rsid w:val="00275B02"/>
    <w:rsid w:val="002774CC"/>
    <w:rsid w:val="002776AC"/>
    <w:rsid w:val="00277F49"/>
    <w:rsid w:val="0028016B"/>
    <w:rsid w:val="00280C82"/>
    <w:rsid w:val="00280EBB"/>
    <w:rsid w:val="0028129B"/>
    <w:rsid w:val="00283455"/>
    <w:rsid w:val="0028464D"/>
    <w:rsid w:val="002859F3"/>
    <w:rsid w:val="00285F77"/>
    <w:rsid w:val="00286BAA"/>
    <w:rsid w:val="00286FE3"/>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4AD"/>
    <w:rsid w:val="00297F27"/>
    <w:rsid w:val="002A0792"/>
    <w:rsid w:val="002A1E74"/>
    <w:rsid w:val="002A347B"/>
    <w:rsid w:val="002A3ECF"/>
    <w:rsid w:val="002A5BC6"/>
    <w:rsid w:val="002A6128"/>
    <w:rsid w:val="002B0F0A"/>
    <w:rsid w:val="002B28AF"/>
    <w:rsid w:val="002B2A7B"/>
    <w:rsid w:val="002B2BB6"/>
    <w:rsid w:val="002B2E35"/>
    <w:rsid w:val="002B3312"/>
    <w:rsid w:val="002B3A0F"/>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1793"/>
    <w:rsid w:val="002D431C"/>
    <w:rsid w:val="002D58A4"/>
    <w:rsid w:val="002D6DB5"/>
    <w:rsid w:val="002D79DF"/>
    <w:rsid w:val="002E2F38"/>
    <w:rsid w:val="002E38BB"/>
    <w:rsid w:val="002E39C6"/>
    <w:rsid w:val="002E4B11"/>
    <w:rsid w:val="002E5592"/>
    <w:rsid w:val="002E561D"/>
    <w:rsid w:val="002E5638"/>
    <w:rsid w:val="002E69CF"/>
    <w:rsid w:val="002E6A9C"/>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1973"/>
    <w:rsid w:val="0033270E"/>
    <w:rsid w:val="00333C26"/>
    <w:rsid w:val="00334A4C"/>
    <w:rsid w:val="003354D2"/>
    <w:rsid w:val="00335E18"/>
    <w:rsid w:val="00337033"/>
    <w:rsid w:val="00337F58"/>
    <w:rsid w:val="00340759"/>
    <w:rsid w:val="00340944"/>
    <w:rsid w:val="003416DA"/>
    <w:rsid w:val="00341A18"/>
    <w:rsid w:val="00341AAC"/>
    <w:rsid w:val="00345B10"/>
    <w:rsid w:val="003472D6"/>
    <w:rsid w:val="00350BB2"/>
    <w:rsid w:val="00350D63"/>
    <w:rsid w:val="00350E02"/>
    <w:rsid w:val="00351A3F"/>
    <w:rsid w:val="003536F1"/>
    <w:rsid w:val="003545BD"/>
    <w:rsid w:val="003551FC"/>
    <w:rsid w:val="00355D67"/>
    <w:rsid w:val="00356F74"/>
    <w:rsid w:val="00360A08"/>
    <w:rsid w:val="00360B7D"/>
    <w:rsid w:val="003629C9"/>
    <w:rsid w:val="00364149"/>
    <w:rsid w:val="0036497F"/>
    <w:rsid w:val="00364F57"/>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0859"/>
    <w:rsid w:val="0039187A"/>
    <w:rsid w:val="00392A83"/>
    <w:rsid w:val="00393905"/>
    <w:rsid w:val="003948A5"/>
    <w:rsid w:val="00395D26"/>
    <w:rsid w:val="00395FB1"/>
    <w:rsid w:val="0039667B"/>
    <w:rsid w:val="00396EE3"/>
    <w:rsid w:val="00397F6C"/>
    <w:rsid w:val="003A0ADD"/>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5D7C"/>
    <w:rsid w:val="003F6611"/>
    <w:rsid w:val="003F6C86"/>
    <w:rsid w:val="003F702A"/>
    <w:rsid w:val="00402D6C"/>
    <w:rsid w:val="00403077"/>
    <w:rsid w:val="00403502"/>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1A13"/>
    <w:rsid w:val="00442359"/>
    <w:rsid w:val="0044403C"/>
    <w:rsid w:val="0044467A"/>
    <w:rsid w:val="00444E99"/>
    <w:rsid w:val="00446AD8"/>
    <w:rsid w:val="00447F18"/>
    <w:rsid w:val="00450155"/>
    <w:rsid w:val="00450710"/>
    <w:rsid w:val="00451434"/>
    <w:rsid w:val="00453FF7"/>
    <w:rsid w:val="00454917"/>
    <w:rsid w:val="00454EA7"/>
    <w:rsid w:val="00455618"/>
    <w:rsid w:val="004564E1"/>
    <w:rsid w:val="00456A89"/>
    <w:rsid w:val="00456D9B"/>
    <w:rsid w:val="00457F7E"/>
    <w:rsid w:val="004603F4"/>
    <w:rsid w:val="00461844"/>
    <w:rsid w:val="0046209E"/>
    <w:rsid w:val="004620F8"/>
    <w:rsid w:val="0046269E"/>
    <w:rsid w:val="004635A6"/>
    <w:rsid w:val="00464543"/>
    <w:rsid w:val="00465B31"/>
    <w:rsid w:val="004672FC"/>
    <w:rsid w:val="00467DA9"/>
    <w:rsid w:val="0047096D"/>
    <w:rsid w:val="00471571"/>
    <w:rsid w:val="00471E73"/>
    <w:rsid w:val="004723E9"/>
    <w:rsid w:val="00474A5B"/>
    <w:rsid w:val="00474FC5"/>
    <w:rsid w:val="00474FFF"/>
    <w:rsid w:val="00475757"/>
    <w:rsid w:val="00477D82"/>
    <w:rsid w:val="0048437E"/>
    <w:rsid w:val="004859BD"/>
    <w:rsid w:val="00485DB0"/>
    <w:rsid w:val="00487AA0"/>
    <w:rsid w:val="004906EB"/>
    <w:rsid w:val="00490A97"/>
    <w:rsid w:val="004910E3"/>
    <w:rsid w:val="00491142"/>
    <w:rsid w:val="00491705"/>
    <w:rsid w:val="00491DF0"/>
    <w:rsid w:val="00491E3A"/>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CF3"/>
    <w:rsid w:val="004B5F30"/>
    <w:rsid w:val="004B6A92"/>
    <w:rsid w:val="004B78BB"/>
    <w:rsid w:val="004B7C5F"/>
    <w:rsid w:val="004C009E"/>
    <w:rsid w:val="004C1C4B"/>
    <w:rsid w:val="004C485B"/>
    <w:rsid w:val="004C4A0D"/>
    <w:rsid w:val="004C5E08"/>
    <w:rsid w:val="004C6B45"/>
    <w:rsid w:val="004D00F1"/>
    <w:rsid w:val="004D133C"/>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6B9"/>
    <w:rsid w:val="004F6F2C"/>
    <w:rsid w:val="004F75CF"/>
    <w:rsid w:val="004F7C92"/>
    <w:rsid w:val="004F7CF9"/>
    <w:rsid w:val="00501897"/>
    <w:rsid w:val="0050273F"/>
    <w:rsid w:val="00502D83"/>
    <w:rsid w:val="0050326B"/>
    <w:rsid w:val="00503485"/>
    <w:rsid w:val="00506052"/>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61E4"/>
    <w:rsid w:val="0053751B"/>
    <w:rsid w:val="00537956"/>
    <w:rsid w:val="00540974"/>
    <w:rsid w:val="00540CDC"/>
    <w:rsid w:val="00541F0C"/>
    <w:rsid w:val="005434FF"/>
    <w:rsid w:val="00546BF6"/>
    <w:rsid w:val="00547541"/>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6E6"/>
    <w:rsid w:val="00562B36"/>
    <w:rsid w:val="00562EF4"/>
    <w:rsid w:val="00563105"/>
    <w:rsid w:val="00563B46"/>
    <w:rsid w:val="00563B50"/>
    <w:rsid w:val="005669B3"/>
    <w:rsid w:val="0056761A"/>
    <w:rsid w:val="00570A04"/>
    <w:rsid w:val="005712F0"/>
    <w:rsid w:val="00574607"/>
    <w:rsid w:val="00574BD8"/>
    <w:rsid w:val="0057723F"/>
    <w:rsid w:val="00580F54"/>
    <w:rsid w:val="005834AF"/>
    <w:rsid w:val="00583908"/>
    <w:rsid w:val="005843BB"/>
    <w:rsid w:val="005845F2"/>
    <w:rsid w:val="00585723"/>
    <w:rsid w:val="00585EFB"/>
    <w:rsid w:val="00585F01"/>
    <w:rsid w:val="005871F3"/>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20E4"/>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36EC"/>
    <w:rsid w:val="005C489F"/>
    <w:rsid w:val="005C497A"/>
    <w:rsid w:val="005C58F1"/>
    <w:rsid w:val="005C68E6"/>
    <w:rsid w:val="005C6FDB"/>
    <w:rsid w:val="005C72F1"/>
    <w:rsid w:val="005C7DC0"/>
    <w:rsid w:val="005D06F2"/>
    <w:rsid w:val="005D07E4"/>
    <w:rsid w:val="005D264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23"/>
    <w:rsid w:val="00631391"/>
    <w:rsid w:val="0063280A"/>
    <w:rsid w:val="00632B07"/>
    <w:rsid w:val="00632C23"/>
    <w:rsid w:val="00632F41"/>
    <w:rsid w:val="00633850"/>
    <w:rsid w:val="00633BBD"/>
    <w:rsid w:val="006348C9"/>
    <w:rsid w:val="0063516A"/>
    <w:rsid w:val="006371E2"/>
    <w:rsid w:val="00637544"/>
    <w:rsid w:val="006376AA"/>
    <w:rsid w:val="00640849"/>
    <w:rsid w:val="00645623"/>
    <w:rsid w:val="0064713F"/>
    <w:rsid w:val="0065074A"/>
    <w:rsid w:val="00650D35"/>
    <w:rsid w:val="00651CC4"/>
    <w:rsid w:val="00652603"/>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2DD"/>
    <w:rsid w:val="0066557A"/>
    <w:rsid w:val="00666701"/>
    <w:rsid w:val="00666793"/>
    <w:rsid w:val="0066752C"/>
    <w:rsid w:val="00667625"/>
    <w:rsid w:val="00670205"/>
    <w:rsid w:val="00670A6B"/>
    <w:rsid w:val="0067145B"/>
    <w:rsid w:val="0067189A"/>
    <w:rsid w:val="00673AC7"/>
    <w:rsid w:val="00673E6B"/>
    <w:rsid w:val="00674AFB"/>
    <w:rsid w:val="0067570D"/>
    <w:rsid w:val="00676D80"/>
    <w:rsid w:val="0067721F"/>
    <w:rsid w:val="006810E0"/>
    <w:rsid w:val="00681E01"/>
    <w:rsid w:val="00682A4B"/>
    <w:rsid w:val="00683394"/>
    <w:rsid w:val="00685B7C"/>
    <w:rsid w:val="0068638D"/>
    <w:rsid w:val="0068677C"/>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D6D"/>
    <w:rsid w:val="00697668"/>
    <w:rsid w:val="006976F9"/>
    <w:rsid w:val="006A1242"/>
    <w:rsid w:val="006A19DA"/>
    <w:rsid w:val="006A28A2"/>
    <w:rsid w:val="006A3305"/>
    <w:rsid w:val="006A3621"/>
    <w:rsid w:val="006A3F7F"/>
    <w:rsid w:val="006A4A5A"/>
    <w:rsid w:val="006A5561"/>
    <w:rsid w:val="006A59F7"/>
    <w:rsid w:val="006B0C89"/>
    <w:rsid w:val="006B27F8"/>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5CAC"/>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184"/>
    <w:rsid w:val="00711D36"/>
    <w:rsid w:val="00712338"/>
    <w:rsid w:val="007140FB"/>
    <w:rsid w:val="00716A25"/>
    <w:rsid w:val="00722DA7"/>
    <w:rsid w:val="00723157"/>
    <w:rsid w:val="00723DBB"/>
    <w:rsid w:val="00723F16"/>
    <w:rsid w:val="00724029"/>
    <w:rsid w:val="007260BB"/>
    <w:rsid w:val="00726536"/>
    <w:rsid w:val="007276F9"/>
    <w:rsid w:val="007304DE"/>
    <w:rsid w:val="00730560"/>
    <w:rsid w:val="00730FB0"/>
    <w:rsid w:val="00731E14"/>
    <w:rsid w:val="007328FA"/>
    <w:rsid w:val="00734385"/>
    <w:rsid w:val="00737EE5"/>
    <w:rsid w:val="00741AF7"/>
    <w:rsid w:val="00742E71"/>
    <w:rsid w:val="00743EAC"/>
    <w:rsid w:val="00744148"/>
    <w:rsid w:val="007451B6"/>
    <w:rsid w:val="007475ED"/>
    <w:rsid w:val="00747CE8"/>
    <w:rsid w:val="00750F12"/>
    <w:rsid w:val="007510F6"/>
    <w:rsid w:val="00752D91"/>
    <w:rsid w:val="00753975"/>
    <w:rsid w:val="00753AE1"/>
    <w:rsid w:val="007545C9"/>
    <w:rsid w:val="00754761"/>
    <w:rsid w:val="0075703F"/>
    <w:rsid w:val="0075762D"/>
    <w:rsid w:val="007612A6"/>
    <w:rsid w:val="00761CC5"/>
    <w:rsid w:val="00762162"/>
    <w:rsid w:val="00762CB8"/>
    <w:rsid w:val="00764063"/>
    <w:rsid w:val="00764F20"/>
    <w:rsid w:val="00764F22"/>
    <w:rsid w:val="007656E2"/>
    <w:rsid w:val="007659E5"/>
    <w:rsid w:val="007706BE"/>
    <w:rsid w:val="00771351"/>
    <w:rsid w:val="007742B7"/>
    <w:rsid w:val="007746B4"/>
    <w:rsid w:val="00774DBC"/>
    <w:rsid w:val="007753E8"/>
    <w:rsid w:val="00777744"/>
    <w:rsid w:val="00780E0A"/>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6B2"/>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06A8C"/>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09A9"/>
    <w:rsid w:val="00852219"/>
    <w:rsid w:val="008527CA"/>
    <w:rsid w:val="008530CC"/>
    <w:rsid w:val="00857C86"/>
    <w:rsid w:val="008616C1"/>
    <w:rsid w:val="0086173D"/>
    <w:rsid w:val="00862D0A"/>
    <w:rsid w:val="00865E3B"/>
    <w:rsid w:val="00865F25"/>
    <w:rsid w:val="00867C48"/>
    <w:rsid w:val="008700D0"/>
    <w:rsid w:val="0087290E"/>
    <w:rsid w:val="0087310E"/>
    <w:rsid w:val="00876028"/>
    <w:rsid w:val="00876BC6"/>
    <w:rsid w:val="0087768A"/>
    <w:rsid w:val="00877A05"/>
    <w:rsid w:val="00877F1D"/>
    <w:rsid w:val="00877F8F"/>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5BB"/>
    <w:rsid w:val="008B67F3"/>
    <w:rsid w:val="008B69B1"/>
    <w:rsid w:val="008B7004"/>
    <w:rsid w:val="008B7D9C"/>
    <w:rsid w:val="008C1260"/>
    <w:rsid w:val="008C127F"/>
    <w:rsid w:val="008C148B"/>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15B7"/>
    <w:rsid w:val="008E2410"/>
    <w:rsid w:val="008E36AA"/>
    <w:rsid w:val="008E6382"/>
    <w:rsid w:val="008E67F0"/>
    <w:rsid w:val="008E6AE6"/>
    <w:rsid w:val="008E7F23"/>
    <w:rsid w:val="008F01BC"/>
    <w:rsid w:val="008F02C1"/>
    <w:rsid w:val="008F0335"/>
    <w:rsid w:val="008F06CD"/>
    <w:rsid w:val="008F0BEF"/>
    <w:rsid w:val="008F14AF"/>
    <w:rsid w:val="008F14B9"/>
    <w:rsid w:val="008F4401"/>
    <w:rsid w:val="008F5F40"/>
    <w:rsid w:val="008F657F"/>
    <w:rsid w:val="008F6C61"/>
    <w:rsid w:val="008F7429"/>
    <w:rsid w:val="00901B3E"/>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42B"/>
    <w:rsid w:val="009235A1"/>
    <w:rsid w:val="00923BE8"/>
    <w:rsid w:val="009244D3"/>
    <w:rsid w:val="00925405"/>
    <w:rsid w:val="00925A9E"/>
    <w:rsid w:val="00926866"/>
    <w:rsid w:val="009268E8"/>
    <w:rsid w:val="009309A0"/>
    <w:rsid w:val="00931A94"/>
    <w:rsid w:val="00931EED"/>
    <w:rsid w:val="00933514"/>
    <w:rsid w:val="00934474"/>
    <w:rsid w:val="0093545B"/>
    <w:rsid w:val="009357A8"/>
    <w:rsid w:val="0093600E"/>
    <w:rsid w:val="009369F8"/>
    <w:rsid w:val="00937989"/>
    <w:rsid w:val="00937D51"/>
    <w:rsid w:val="00940033"/>
    <w:rsid w:val="009413F6"/>
    <w:rsid w:val="00941783"/>
    <w:rsid w:val="00941F93"/>
    <w:rsid w:val="0094230B"/>
    <w:rsid w:val="00943676"/>
    <w:rsid w:val="009444FB"/>
    <w:rsid w:val="00944569"/>
    <w:rsid w:val="00944C1D"/>
    <w:rsid w:val="00946897"/>
    <w:rsid w:val="0095016D"/>
    <w:rsid w:val="0095096E"/>
    <w:rsid w:val="009510B5"/>
    <w:rsid w:val="009512ED"/>
    <w:rsid w:val="00951880"/>
    <w:rsid w:val="0095231D"/>
    <w:rsid w:val="009539CE"/>
    <w:rsid w:val="00955B2D"/>
    <w:rsid w:val="00956311"/>
    <w:rsid w:val="009609DC"/>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68E3"/>
    <w:rsid w:val="00987631"/>
    <w:rsid w:val="00987AC6"/>
    <w:rsid w:val="009901CA"/>
    <w:rsid w:val="00991AA8"/>
    <w:rsid w:val="009927F3"/>
    <w:rsid w:val="009934ED"/>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24E9"/>
    <w:rsid w:val="009E3AE6"/>
    <w:rsid w:val="009E50F7"/>
    <w:rsid w:val="009E5331"/>
    <w:rsid w:val="009E5CD6"/>
    <w:rsid w:val="009E6603"/>
    <w:rsid w:val="009F0540"/>
    <w:rsid w:val="009F064A"/>
    <w:rsid w:val="009F24E3"/>
    <w:rsid w:val="009F3904"/>
    <w:rsid w:val="009F3FBA"/>
    <w:rsid w:val="009F4ED6"/>
    <w:rsid w:val="009F5A16"/>
    <w:rsid w:val="009F66C9"/>
    <w:rsid w:val="009F6CAA"/>
    <w:rsid w:val="009F7891"/>
    <w:rsid w:val="00A013C6"/>
    <w:rsid w:val="00A01CCC"/>
    <w:rsid w:val="00A0223F"/>
    <w:rsid w:val="00A02F21"/>
    <w:rsid w:val="00A06336"/>
    <w:rsid w:val="00A06EF8"/>
    <w:rsid w:val="00A07503"/>
    <w:rsid w:val="00A104C0"/>
    <w:rsid w:val="00A111A0"/>
    <w:rsid w:val="00A12FBB"/>
    <w:rsid w:val="00A138C2"/>
    <w:rsid w:val="00A13B95"/>
    <w:rsid w:val="00A13BD2"/>
    <w:rsid w:val="00A14EEF"/>
    <w:rsid w:val="00A15944"/>
    <w:rsid w:val="00A15C48"/>
    <w:rsid w:val="00A16E26"/>
    <w:rsid w:val="00A17C2C"/>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06E"/>
    <w:rsid w:val="00A3222A"/>
    <w:rsid w:val="00A33FF3"/>
    <w:rsid w:val="00A34673"/>
    <w:rsid w:val="00A348BC"/>
    <w:rsid w:val="00A35D96"/>
    <w:rsid w:val="00A371F7"/>
    <w:rsid w:val="00A3775C"/>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67"/>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824"/>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5D04"/>
    <w:rsid w:val="00AB62CD"/>
    <w:rsid w:val="00AB68B1"/>
    <w:rsid w:val="00AB6A7B"/>
    <w:rsid w:val="00AB6DE4"/>
    <w:rsid w:val="00AB6F87"/>
    <w:rsid w:val="00AB7C26"/>
    <w:rsid w:val="00AC0757"/>
    <w:rsid w:val="00AC0B63"/>
    <w:rsid w:val="00AC13BD"/>
    <w:rsid w:val="00AC230B"/>
    <w:rsid w:val="00AC2669"/>
    <w:rsid w:val="00AC310B"/>
    <w:rsid w:val="00AC3510"/>
    <w:rsid w:val="00AC37C8"/>
    <w:rsid w:val="00AD0BC7"/>
    <w:rsid w:val="00AD2645"/>
    <w:rsid w:val="00AD47D7"/>
    <w:rsid w:val="00AD5A66"/>
    <w:rsid w:val="00AD6553"/>
    <w:rsid w:val="00AE15F9"/>
    <w:rsid w:val="00AE19DD"/>
    <w:rsid w:val="00AE1D6E"/>
    <w:rsid w:val="00AE25E7"/>
    <w:rsid w:val="00AE2ABB"/>
    <w:rsid w:val="00AE2DAA"/>
    <w:rsid w:val="00AE2DB8"/>
    <w:rsid w:val="00AE36CA"/>
    <w:rsid w:val="00AE4684"/>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C30"/>
    <w:rsid w:val="00B06E16"/>
    <w:rsid w:val="00B06EE1"/>
    <w:rsid w:val="00B074C6"/>
    <w:rsid w:val="00B0761B"/>
    <w:rsid w:val="00B11056"/>
    <w:rsid w:val="00B12412"/>
    <w:rsid w:val="00B126F2"/>
    <w:rsid w:val="00B128B6"/>
    <w:rsid w:val="00B1308A"/>
    <w:rsid w:val="00B137F8"/>
    <w:rsid w:val="00B154E2"/>
    <w:rsid w:val="00B16FD2"/>
    <w:rsid w:val="00B1702B"/>
    <w:rsid w:val="00B174F8"/>
    <w:rsid w:val="00B20A96"/>
    <w:rsid w:val="00B225C0"/>
    <w:rsid w:val="00B226C8"/>
    <w:rsid w:val="00B22FAE"/>
    <w:rsid w:val="00B234A6"/>
    <w:rsid w:val="00B23DB2"/>
    <w:rsid w:val="00B241AF"/>
    <w:rsid w:val="00B27F57"/>
    <w:rsid w:val="00B30852"/>
    <w:rsid w:val="00B31C62"/>
    <w:rsid w:val="00B32391"/>
    <w:rsid w:val="00B33C61"/>
    <w:rsid w:val="00B346DC"/>
    <w:rsid w:val="00B34B99"/>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49C3"/>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AAB"/>
    <w:rsid w:val="00B94FCA"/>
    <w:rsid w:val="00B96ADB"/>
    <w:rsid w:val="00B973AE"/>
    <w:rsid w:val="00B975D9"/>
    <w:rsid w:val="00B97BFD"/>
    <w:rsid w:val="00BA0450"/>
    <w:rsid w:val="00BA045A"/>
    <w:rsid w:val="00BA35F6"/>
    <w:rsid w:val="00BA3B10"/>
    <w:rsid w:val="00BA4859"/>
    <w:rsid w:val="00BA4F3A"/>
    <w:rsid w:val="00BA5A5C"/>
    <w:rsid w:val="00BA5E4E"/>
    <w:rsid w:val="00BA6FF1"/>
    <w:rsid w:val="00BB0B40"/>
    <w:rsid w:val="00BB27C2"/>
    <w:rsid w:val="00BB287E"/>
    <w:rsid w:val="00BB3EA1"/>
    <w:rsid w:val="00BB42EE"/>
    <w:rsid w:val="00BB5F7C"/>
    <w:rsid w:val="00BB6FB0"/>
    <w:rsid w:val="00BC1318"/>
    <w:rsid w:val="00BC27C8"/>
    <w:rsid w:val="00BC29DD"/>
    <w:rsid w:val="00BC3FCD"/>
    <w:rsid w:val="00BC49EE"/>
    <w:rsid w:val="00BC4B72"/>
    <w:rsid w:val="00BC505C"/>
    <w:rsid w:val="00BC73E1"/>
    <w:rsid w:val="00BC792F"/>
    <w:rsid w:val="00BD0EF5"/>
    <w:rsid w:val="00BD26CD"/>
    <w:rsid w:val="00BD2CCB"/>
    <w:rsid w:val="00BD59CB"/>
    <w:rsid w:val="00BD5D16"/>
    <w:rsid w:val="00BD6E85"/>
    <w:rsid w:val="00BD783C"/>
    <w:rsid w:val="00BE01FB"/>
    <w:rsid w:val="00BE0422"/>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8DB"/>
    <w:rsid w:val="00C00D5A"/>
    <w:rsid w:val="00C02144"/>
    <w:rsid w:val="00C02C75"/>
    <w:rsid w:val="00C033FC"/>
    <w:rsid w:val="00C03B48"/>
    <w:rsid w:val="00C03DAE"/>
    <w:rsid w:val="00C04797"/>
    <w:rsid w:val="00C047A3"/>
    <w:rsid w:val="00C048D7"/>
    <w:rsid w:val="00C049A1"/>
    <w:rsid w:val="00C05618"/>
    <w:rsid w:val="00C056A6"/>
    <w:rsid w:val="00C069E8"/>
    <w:rsid w:val="00C06C76"/>
    <w:rsid w:val="00C07E46"/>
    <w:rsid w:val="00C10063"/>
    <w:rsid w:val="00C10361"/>
    <w:rsid w:val="00C10376"/>
    <w:rsid w:val="00C10723"/>
    <w:rsid w:val="00C10E85"/>
    <w:rsid w:val="00C11808"/>
    <w:rsid w:val="00C128AE"/>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3760A"/>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1F3D"/>
    <w:rsid w:val="00C62B00"/>
    <w:rsid w:val="00C63783"/>
    <w:rsid w:val="00C65B49"/>
    <w:rsid w:val="00C661EE"/>
    <w:rsid w:val="00C66955"/>
    <w:rsid w:val="00C715D7"/>
    <w:rsid w:val="00C72074"/>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B7FC3"/>
    <w:rsid w:val="00CC1799"/>
    <w:rsid w:val="00CC431F"/>
    <w:rsid w:val="00CC5DD7"/>
    <w:rsid w:val="00CC6700"/>
    <w:rsid w:val="00CC68CB"/>
    <w:rsid w:val="00CC6A03"/>
    <w:rsid w:val="00CC6B83"/>
    <w:rsid w:val="00CC6BB1"/>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5DF"/>
    <w:rsid w:val="00CE69C1"/>
    <w:rsid w:val="00CE736D"/>
    <w:rsid w:val="00CF2163"/>
    <w:rsid w:val="00CF24CA"/>
    <w:rsid w:val="00CF32DA"/>
    <w:rsid w:val="00CF3DA1"/>
    <w:rsid w:val="00CF5FF9"/>
    <w:rsid w:val="00CF6DCD"/>
    <w:rsid w:val="00CF74E7"/>
    <w:rsid w:val="00D00395"/>
    <w:rsid w:val="00D03C01"/>
    <w:rsid w:val="00D041BB"/>
    <w:rsid w:val="00D0426C"/>
    <w:rsid w:val="00D0430A"/>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2A66"/>
    <w:rsid w:val="00D245A7"/>
    <w:rsid w:val="00D3114C"/>
    <w:rsid w:val="00D3122E"/>
    <w:rsid w:val="00D319DD"/>
    <w:rsid w:val="00D33389"/>
    <w:rsid w:val="00D35265"/>
    <w:rsid w:val="00D374E7"/>
    <w:rsid w:val="00D41914"/>
    <w:rsid w:val="00D42C86"/>
    <w:rsid w:val="00D42F0B"/>
    <w:rsid w:val="00D42FAF"/>
    <w:rsid w:val="00D4550A"/>
    <w:rsid w:val="00D46A1C"/>
    <w:rsid w:val="00D47D32"/>
    <w:rsid w:val="00D52AB1"/>
    <w:rsid w:val="00D54C02"/>
    <w:rsid w:val="00D5515E"/>
    <w:rsid w:val="00D568D6"/>
    <w:rsid w:val="00D60F88"/>
    <w:rsid w:val="00D61407"/>
    <w:rsid w:val="00D63620"/>
    <w:rsid w:val="00D648A8"/>
    <w:rsid w:val="00D649DA"/>
    <w:rsid w:val="00D64B22"/>
    <w:rsid w:val="00D654CA"/>
    <w:rsid w:val="00D65598"/>
    <w:rsid w:val="00D6594B"/>
    <w:rsid w:val="00D65F7C"/>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62F"/>
    <w:rsid w:val="00D93336"/>
    <w:rsid w:val="00D936DC"/>
    <w:rsid w:val="00D9632A"/>
    <w:rsid w:val="00D971D1"/>
    <w:rsid w:val="00D9799B"/>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5E3"/>
    <w:rsid w:val="00DB5B6D"/>
    <w:rsid w:val="00DB7B88"/>
    <w:rsid w:val="00DC051A"/>
    <w:rsid w:val="00DC0FD4"/>
    <w:rsid w:val="00DC15C7"/>
    <w:rsid w:val="00DC251C"/>
    <w:rsid w:val="00DC2816"/>
    <w:rsid w:val="00DC3FA0"/>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290"/>
    <w:rsid w:val="00E02675"/>
    <w:rsid w:val="00E03CC7"/>
    <w:rsid w:val="00E047A4"/>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5CDE"/>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424"/>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86CC1"/>
    <w:rsid w:val="00E90C95"/>
    <w:rsid w:val="00E9142F"/>
    <w:rsid w:val="00E93213"/>
    <w:rsid w:val="00E95C22"/>
    <w:rsid w:val="00E95DF3"/>
    <w:rsid w:val="00E96F37"/>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5DB1"/>
    <w:rsid w:val="00EB721C"/>
    <w:rsid w:val="00EB7AC1"/>
    <w:rsid w:val="00EC0935"/>
    <w:rsid w:val="00EC165E"/>
    <w:rsid w:val="00EC1CD7"/>
    <w:rsid w:val="00EC33C8"/>
    <w:rsid w:val="00EC4992"/>
    <w:rsid w:val="00EC4E3D"/>
    <w:rsid w:val="00EC6C1E"/>
    <w:rsid w:val="00EC6FDB"/>
    <w:rsid w:val="00ED0661"/>
    <w:rsid w:val="00ED0668"/>
    <w:rsid w:val="00ED1312"/>
    <w:rsid w:val="00ED22BE"/>
    <w:rsid w:val="00ED239F"/>
    <w:rsid w:val="00ED39EF"/>
    <w:rsid w:val="00ED3C0A"/>
    <w:rsid w:val="00ED53BB"/>
    <w:rsid w:val="00ED53E3"/>
    <w:rsid w:val="00ED5F43"/>
    <w:rsid w:val="00ED73DC"/>
    <w:rsid w:val="00ED7F10"/>
    <w:rsid w:val="00EE07DB"/>
    <w:rsid w:val="00EE20A5"/>
    <w:rsid w:val="00EE2117"/>
    <w:rsid w:val="00EE2D98"/>
    <w:rsid w:val="00EE30D7"/>
    <w:rsid w:val="00EE3DB1"/>
    <w:rsid w:val="00EE3FAA"/>
    <w:rsid w:val="00EE4B8A"/>
    <w:rsid w:val="00EE5F45"/>
    <w:rsid w:val="00EE76C8"/>
    <w:rsid w:val="00EE7E0A"/>
    <w:rsid w:val="00EF20BE"/>
    <w:rsid w:val="00EF7DD4"/>
    <w:rsid w:val="00F0010F"/>
    <w:rsid w:val="00F00B3C"/>
    <w:rsid w:val="00F0112B"/>
    <w:rsid w:val="00F011BC"/>
    <w:rsid w:val="00F023E1"/>
    <w:rsid w:val="00F04407"/>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C00"/>
    <w:rsid w:val="00F42885"/>
    <w:rsid w:val="00F43C4D"/>
    <w:rsid w:val="00F4464B"/>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778"/>
    <w:rsid w:val="00F94B64"/>
    <w:rsid w:val="00F95176"/>
    <w:rsid w:val="00F95D6C"/>
    <w:rsid w:val="00F963B0"/>
    <w:rsid w:val="00F9796B"/>
    <w:rsid w:val="00F97A80"/>
    <w:rsid w:val="00FA0252"/>
    <w:rsid w:val="00FA038E"/>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68B"/>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61DF"/>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 4 do SWZ - opis przedmiotu zamówienia.docx</dmsv2BaseFileName>
    <dmsv2BaseDisplayName xmlns="http://schemas.microsoft.com/sharepoint/v3">Załącznik nr 1 cz 4 do SWZ - opis przedmiotu zamówienia</dmsv2BaseDisplayName>
    <dmsv2SWPP2ObjectNumber xmlns="http://schemas.microsoft.com/sharepoint/v3">POST/DYS/OLD/GZ/02401/2025                        </dmsv2SWPP2ObjectNumber>
    <dmsv2SWPP2SumMD5 xmlns="http://schemas.microsoft.com/sharepoint/v3">49e3c025f704a4d4c1f1710ac0972ef4</dmsv2SWPP2SumMD5>
    <dmsv2BaseMoved xmlns="http://schemas.microsoft.com/sharepoint/v3">false</dmsv2BaseMoved>
    <dmsv2BaseIsSensitive xmlns="http://schemas.microsoft.com/sharepoint/v3">true</dmsv2BaseIsSensitive>
    <dmsv2SWPP2IDSWPP2 xmlns="http://schemas.microsoft.com/sharepoint/v3">685402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22789977</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XD3KHSRJV2AP-496110365-19923</_dlc_DocId>
    <_dlc_DocIdUrl xmlns="a19cb1c7-c5c7-46d4-85ae-d83685407bba">
      <Url>https://swpp2.dms.gkpge.pl/sites/38/_layouts/15/DocIdRedir.aspx?ID=XD3KHSRJV2AP-496110365-19923</Url>
      <Description>XD3KHSRJV2AP-496110365-19923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30792A869B000344BECDC4D06D3968F7" ma:contentTypeVersion="0" ma:contentTypeDescription="SWPP2 Dokument bazowy" ma:contentTypeScope="" ma:versionID="7bcdba627ce71f9d995c840cd97c363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DAD6E32B-9056-4D0C-8A6F-0B89C0EFE421}"/>
</file>

<file path=customXml/itemProps5.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6.xml><?xml version="1.0" encoding="utf-8"?>
<ds:datastoreItem xmlns:ds="http://schemas.openxmlformats.org/officeDocument/2006/customXml" ds:itemID="{247EA8B8-2688-4279-9D18-7DD5A0CB8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18</Pages>
  <Words>5244</Words>
  <Characters>31469</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Kaczorowska-Jakubowska Izabela [PGE Dystr. O.Łódź]</cp:lastModifiedBy>
  <cp:revision>89</cp:revision>
  <cp:lastPrinted>2021-02-26T13:14:00Z</cp:lastPrinted>
  <dcterms:created xsi:type="dcterms:W3CDTF">2024-12-03T12:37:00Z</dcterms:created>
  <dcterms:modified xsi:type="dcterms:W3CDTF">2025-06-25T12:11:00Z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0x010189100030792A869B000344BECDC4D06D3968F7</vt:lpwstr>
  </property>
  <property fmtid="{D5CDD505-2E9C-101B-9397-08002B2CF9AE}" pid="3" name="_dlc_DocIdItemGuid">
    <vt:lpwstr>1eaa2cfe-424b-47f8-86f8-06b3c985a74f</vt:lpwstr>
  </property>
</Properties>
</file>